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871309" w14:paraId="47E64AA7" w14:textId="77777777" w:rsidTr="00D74AE1">
        <w:trPr>
          <w:trHeight w:hRule="exact" w:val="2948"/>
        </w:trPr>
        <w:tc>
          <w:tcPr>
            <w:tcW w:w="11185" w:type="dxa"/>
            <w:vAlign w:val="center"/>
          </w:tcPr>
          <w:p w14:paraId="64F5E1DA" w14:textId="659F65E5" w:rsidR="00974E99" w:rsidRPr="00871309" w:rsidRDefault="00974E99" w:rsidP="00E21A27">
            <w:pPr>
              <w:pStyle w:val="Documenttype"/>
            </w:pPr>
            <w:bookmarkStart w:id="0" w:name="_GoBack"/>
            <w:bookmarkEnd w:id="0"/>
            <w:r w:rsidRPr="00871309">
              <w:t>I</w:t>
            </w:r>
            <w:bookmarkStart w:id="1" w:name="_Ref445655144"/>
            <w:bookmarkEnd w:id="1"/>
            <w:r w:rsidRPr="00871309">
              <w:t xml:space="preserve">ALA </w:t>
            </w:r>
            <w:r w:rsidR="0093492E" w:rsidRPr="00871309">
              <w:t>G</w:t>
            </w:r>
            <w:r w:rsidR="00722236" w:rsidRPr="00871309">
              <w:t>uideline</w:t>
            </w:r>
          </w:p>
        </w:tc>
      </w:tr>
    </w:tbl>
    <w:p w14:paraId="68CAB611" w14:textId="77777777" w:rsidR="008972C3" w:rsidRPr="00871309" w:rsidRDefault="008972C3" w:rsidP="003274DB"/>
    <w:p w14:paraId="43B79C5E" w14:textId="19202B79" w:rsidR="00D74AE1" w:rsidRPr="00871309" w:rsidRDefault="00D74AE1" w:rsidP="003274DB"/>
    <w:p w14:paraId="48AC876B" w14:textId="010939C0" w:rsidR="0093492E" w:rsidRPr="00871309" w:rsidRDefault="0026038D" w:rsidP="0026038D">
      <w:pPr>
        <w:pStyle w:val="Documentnumber"/>
      </w:pPr>
      <w:r w:rsidRPr="00871309">
        <w:t>1</w:t>
      </w:r>
      <w:r w:rsidR="00EA34EE" w:rsidRPr="00871309">
        <w:t>110</w:t>
      </w:r>
    </w:p>
    <w:p w14:paraId="6593377F" w14:textId="77777777" w:rsidR="0026038D" w:rsidRPr="00871309" w:rsidRDefault="0026038D" w:rsidP="003274DB"/>
    <w:p w14:paraId="75F69517" w14:textId="550F6B0F" w:rsidR="00776004" w:rsidRPr="00871309" w:rsidRDefault="00EA34EE" w:rsidP="00E21A27">
      <w:pPr>
        <w:pStyle w:val="Documentname"/>
      </w:pPr>
      <w:r w:rsidRPr="00871309">
        <w:t>Use of Decision Support Tools for VTS Personnel</w:t>
      </w:r>
    </w:p>
    <w:p w14:paraId="16C15B39" w14:textId="77777777" w:rsidR="00CF49CC" w:rsidRPr="00871309" w:rsidRDefault="00CF49CC" w:rsidP="00D74AE1"/>
    <w:p w14:paraId="7AF35B35" w14:textId="77777777" w:rsidR="004E0BBB" w:rsidRPr="00871309" w:rsidRDefault="004E0BBB" w:rsidP="00D74AE1"/>
    <w:p w14:paraId="64FF0A58" w14:textId="77777777" w:rsidR="004E0BBB" w:rsidRPr="00871309" w:rsidRDefault="004E0BBB" w:rsidP="00D74AE1"/>
    <w:p w14:paraId="273CC92E" w14:textId="77777777" w:rsidR="004E0BBB" w:rsidRPr="00871309" w:rsidRDefault="004E0BBB" w:rsidP="00D74AE1"/>
    <w:p w14:paraId="61FEC32C" w14:textId="77777777" w:rsidR="004E0BBB" w:rsidRPr="00871309" w:rsidRDefault="004E0BBB" w:rsidP="00D74AE1"/>
    <w:p w14:paraId="05926A8C" w14:textId="77777777" w:rsidR="004E0BBB" w:rsidRPr="00871309" w:rsidRDefault="004E0BBB" w:rsidP="00D74AE1"/>
    <w:p w14:paraId="5D0E1E20" w14:textId="77777777" w:rsidR="004E0BBB" w:rsidRPr="00871309" w:rsidRDefault="004E0BBB" w:rsidP="00D74AE1"/>
    <w:p w14:paraId="01A6A458" w14:textId="77777777" w:rsidR="004E0BBB" w:rsidRPr="00871309" w:rsidRDefault="004E0BBB" w:rsidP="00D74AE1"/>
    <w:p w14:paraId="70FB7AF7" w14:textId="77777777" w:rsidR="004E0BBB" w:rsidRPr="00871309" w:rsidRDefault="004E0BBB" w:rsidP="00D74AE1"/>
    <w:p w14:paraId="7AA93C01" w14:textId="77777777" w:rsidR="004E0BBB" w:rsidRPr="00871309" w:rsidRDefault="004E0BBB" w:rsidP="00D74AE1"/>
    <w:p w14:paraId="496FFBDB" w14:textId="77777777" w:rsidR="004E0BBB" w:rsidRPr="00871309" w:rsidRDefault="004E0BBB" w:rsidP="00D74AE1"/>
    <w:p w14:paraId="681DE662" w14:textId="77777777" w:rsidR="004E0BBB" w:rsidRPr="00871309" w:rsidRDefault="004E0BBB" w:rsidP="00D74AE1"/>
    <w:p w14:paraId="5E1C3808" w14:textId="77777777" w:rsidR="004E0BBB" w:rsidRPr="00871309" w:rsidRDefault="004E0BBB" w:rsidP="00D74AE1"/>
    <w:p w14:paraId="7B9E8376" w14:textId="77777777" w:rsidR="004E0BBB" w:rsidRPr="00871309" w:rsidRDefault="004E0BBB" w:rsidP="00D74AE1"/>
    <w:p w14:paraId="0B26500A" w14:textId="77777777" w:rsidR="004E0BBB" w:rsidRPr="00871309" w:rsidRDefault="004E0BBB" w:rsidP="00D74AE1"/>
    <w:p w14:paraId="57D94102" w14:textId="77777777" w:rsidR="004E0BBB" w:rsidRPr="00871309" w:rsidRDefault="004E0BBB" w:rsidP="00D74AE1"/>
    <w:p w14:paraId="449FDE77" w14:textId="77777777" w:rsidR="004E0BBB" w:rsidRPr="00871309" w:rsidRDefault="004E0BBB" w:rsidP="00D74AE1"/>
    <w:p w14:paraId="4E9447F9" w14:textId="77777777" w:rsidR="00734BC6" w:rsidRPr="00871309" w:rsidRDefault="00734BC6" w:rsidP="00D74AE1"/>
    <w:p w14:paraId="0D94A579" w14:textId="77777777" w:rsidR="004E0BBB" w:rsidRPr="00871309" w:rsidRDefault="004E0BBB" w:rsidP="00D74AE1"/>
    <w:p w14:paraId="1A9CCE3A" w14:textId="77777777" w:rsidR="004E0BBB" w:rsidRPr="00871309" w:rsidRDefault="004E0BBB" w:rsidP="00D74AE1"/>
    <w:p w14:paraId="0CA0548D" w14:textId="77777777" w:rsidR="004E0BBB" w:rsidRPr="00871309" w:rsidRDefault="004E0BBB" w:rsidP="00D74AE1"/>
    <w:p w14:paraId="7DD851A7" w14:textId="77777777" w:rsidR="004E0BBB" w:rsidRPr="00871309" w:rsidRDefault="004E0BBB" w:rsidP="00D74AE1"/>
    <w:p w14:paraId="6EC168DA" w14:textId="77777777" w:rsidR="004E0BBB" w:rsidRPr="00871309" w:rsidRDefault="004E0BBB" w:rsidP="00D74AE1"/>
    <w:p w14:paraId="552D5F67" w14:textId="77777777" w:rsidR="004E0BBB" w:rsidRPr="00871309" w:rsidRDefault="004E0BBB" w:rsidP="00D74AE1"/>
    <w:p w14:paraId="48B1E369" w14:textId="0C080501" w:rsidR="004E0BBB" w:rsidRPr="00871309" w:rsidRDefault="004E0BBB" w:rsidP="004E0BBB">
      <w:pPr>
        <w:pStyle w:val="Editionnumber"/>
      </w:pPr>
      <w:r w:rsidRPr="00871309">
        <w:t>Edition 1.0</w:t>
      </w:r>
    </w:p>
    <w:p w14:paraId="6B6E09AF" w14:textId="28F0871D" w:rsidR="004E0BBB" w:rsidRPr="00871309" w:rsidRDefault="004E0BBB" w:rsidP="004E0BBB">
      <w:pPr>
        <w:pStyle w:val="Documentdate"/>
      </w:pPr>
      <w:r w:rsidRPr="00871309">
        <w:t>D</w:t>
      </w:r>
      <w:r w:rsidR="00EA34EE" w:rsidRPr="00871309">
        <w:t>ecember 2014</w:t>
      </w:r>
    </w:p>
    <w:p w14:paraId="5794C070" w14:textId="77777777" w:rsidR="00BC27F6" w:rsidRPr="00871309" w:rsidRDefault="00BC27F6" w:rsidP="00D74AE1">
      <w:pPr>
        <w:sectPr w:rsidR="00BC27F6" w:rsidRPr="00871309" w:rsidSect="007E30DF">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2C4D6AD3" w14:textId="1E878B86" w:rsidR="00914E26" w:rsidRPr="00871309" w:rsidRDefault="00914E26" w:rsidP="00914E26">
      <w:pPr>
        <w:pStyle w:val="BodyText"/>
      </w:pPr>
      <w:r w:rsidRPr="00871309">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871309" w14:paraId="430D3EB5" w14:textId="77777777" w:rsidTr="005E4659">
        <w:tc>
          <w:tcPr>
            <w:tcW w:w="1908" w:type="dxa"/>
          </w:tcPr>
          <w:p w14:paraId="3107F566" w14:textId="77777777" w:rsidR="00914E26" w:rsidRPr="00871309" w:rsidRDefault="00914E26" w:rsidP="00414698">
            <w:pPr>
              <w:pStyle w:val="Tableheading"/>
              <w:rPr>
                <w:lang w:val="en-GB"/>
              </w:rPr>
            </w:pPr>
            <w:r w:rsidRPr="00871309">
              <w:rPr>
                <w:lang w:val="en-GB"/>
              </w:rPr>
              <w:t>Date</w:t>
            </w:r>
          </w:p>
        </w:tc>
        <w:tc>
          <w:tcPr>
            <w:tcW w:w="3576" w:type="dxa"/>
          </w:tcPr>
          <w:p w14:paraId="195E253F" w14:textId="77777777" w:rsidR="00914E26" w:rsidRPr="00871309" w:rsidRDefault="00914E26" w:rsidP="00414698">
            <w:pPr>
              <w:pStyle w:val="Tableheading"/>
              <w:rPr>
                <w:lang w:val="en-GB"/>
              </w:rPr>
            </w:pPr>
            <w:r w:rsidRPr="00871309">
              <w:rPr>
                <w:lang w:val="en-GB"/>
              </w:rPr>
              <w:t>Page / Section Revised</w:t>
            </w:r>
          </w:p>
        </w:tc>
        <w:tc>
          <w:tcPr>
            <w:tcW w:w="5001" w:type="dxa"/>
          </w:tcPr>
          <w:p w14:paraId="4BC79789" w14:textId="77777777" w:rsidR="00914E26" w:rsidRPr="00871309" w:rsidRDefault="00914E26" w:rsidP="00414698">
            <w:pPr>
              <w:pStyle w:val="Tableheading"/>
              <w:rPr>
                <w:lang w:val="en-GB"/>
              </w:rPr>
            </w:pPr>
            <w:r w:rsidRPr="00871309">
              <w:rPr>
                <w:lang w:val="en-GB"/>
              </w:rPr>
              <w:t>Requirement for Revision</w:t>
            </w:r>
          </w:p>
        </w:tc>
      </w:tr>
      <w:tr w:rsidR="005E4659" w:rsidRPr="00871309" w14:paraId="6C9FFC42" w14:textId="77777777" w:rsidTr="005E4659">
        <w:trPr>
          <w:trHeight w:val="851"/>
        </w:trPr>
        <w:tc>
          <w:tcPr>
            <w:tcW w:w="1908" w:type="dxa"/>
            <w:vAlign w:val="center"/>
          </w:tcPr>
          <w:p w14:paraId="6E2B7AB8" w14:textId="77777777" w:rsidR="00914E26" w:rsidRPr="00871309" w:rsidRDefault="00914E26" w:rsidP="00914E26">
            <w:pPr>
              <w:pStyle w:val="Tabletext"/>
            </w:pPr>
          </w:p>
        </w:tc>
        <w:tc>
          <w:tcPr>
            <w:tcW w:w="3576" w:type="dxa"/>
            <w:vAlign w:val="center"/>
          </w:tcPr>
          <w:p w14:paraId="150FE44D" w14:textId="77777777" w:rsidR="00914E26" w:rsidRPr="00871309" w:rsidRDefault="00914E26" w:rsidP="00914E26">
            <w:pPr>
              <w:pStyle w:val="Tabletext"/>
            </w:pPr>
          </w:p>
        </w:tc>
        <w:tc>
          <w:tcPr>
            <w:tcW w:w="5001" w:type="dxa"/>
            <w:vAlign w:val="center"/>
          </w:tcPr>
          <w:p w14:paraId="1DB61067" w14:textId="77777777" w:rsidR="00914E26" w:rsidRPr="00871309" w:rsidRDefault="00914E26" w:rsidP="00914E26">
            <w:pPr>
              <w:pStyle w:val="Tabletext"/>
            </w:pPr>
          </w:p>
        </w:tc>
      </w:tr>
      <w:tr w:rsidR="005E4659" w:rsidRPr="00871309" w14:paraId="1B9351AC" w14:textId="77777777" w:rsidTr="005E4659">
        <w:trPr>
          <w:trHeight w:val="851"/>
        </w:trPr>
        <w:tc>
          <w:tcPr>
            <w:tcW w:w="1908" w:type="dxa"/>
            <w:vAlign w:val="center"/>
          </w:tcPr>
          <w:p w14:paraId="509D5CB2" w14:textId="77777777" w:rsidR="00914E26" w:rsidRPr="00871309" w:rsidRDefault="00914E26" w:rsidP="00914E26">
            <w:pPr>
              <w:pStyle w:val="Tabletext"/>
            </w:pPr>
          </w:p>
        </w:tc>
        <w:tc>
          <w:tcPr>
            <w:tcW w:w="3576" w:type="dxa"/>
            <w:vAlign w:val="center"/>
          </w:tcPr>
          <w:p w14:paraId="3FFA0815" w14:textId="77777777" w:rsidR="00914E26" w:rsidRPr="00871309" w:rsidRDefault="00914E26" w:rsidP="00914E26">
            <w:pPr>
              <w:pStyle w:val="Tabletext"/>
            </w:pPr>
          </w:p>
        </w:tc>
        <w:tc>
          <w:tcPr>
            <w:tcW w:w="5001" w:type="dxa"/>
            <w:vAlign w:val="center"/>
          </w:tcPr>
          <w:p w14:paraId="7614EB49" w14:textId="77777777" w:rsidR="00914E26" w:rsidRPr="00871309" w:rsidRDefault="00914E26" w:rsidP="00914E26">
            <w:pPr>
              <w:pStyle w:val="Tabletext"/>
            </w:pPr>
          </w:p>
        </w:tc>
      </w:tr>
      <w:tr w:rsidR="005E4659" w:rsidRPr="00871309" w14:paraId="43EE0388" w14:textId="77777777" w:rsidTr="005E4659">
        <w:trPr>
          <w:trHeight w:val="851"/>
        </w:trPr>
        <w:tc>
          <w:tcPr>
            <w:tcW w:w="1908" w:type="dxa"/>
            <w:vAlign w:val="center"/>
          </w:tcPr>
          <w:p w14:paraId="7DB0FA96" w14:textId="77777777" w:rsidR="00914E26" w:rsidRPr="00871309" w:rsidRDefault="00914E26" w:rsidP="00914E26">
            <w:pPr>
              <w:pStyle w:val="Tabletext"/>
            </w:pPr>
          </w:p>
        </w:tc>
        <w:tc>
          <w:tcPr>
            <w:tcW w:w="3576" w:type="dxa"/>
            <w:vAlign w:val="center"/>
          </w:tcPr>
          <w:p w14:paraId="098A5B29" w14:textId="77777777" w:rsidR="00914E26" w:rsidRPr="00871309" w:rsidRDefault="00914E26" w:rsidP="00914E26">
            <w:pPr>
              <w:pStyle w:val="Tabletext"/>
            </w:pPr>
          </w:p>
        </w:tc>
        <w:tc>
          <w:tcPr>
            <w:tcW w:w="5001" w:type="dxa"/>
            <w:vAlign w:val="center"/>
          </w:tcPr>
          <w:p w14:paraId="1BD7E161" w14:textId="77777777" w:rsidR="00914E26" w:rsidRPr="00871309" w:rsidRDefault="00914E26" w:rsidP="00914E26">
            <w:pPr>
              <w:pStyle w:val="Tabletext"/>
            </w:pPr>
          </w:p>
        </w:tc>
      </w:tr>
      <w:tr w:rsidR="005E4659" w:rsidRPr="00871309" w14:paraId="73C40370" w14:textId="77777777" w:rsidTr="005E4659">
        <w:trPr>
          <w:trHeight w:val="851"/>
        </w:trPr>
        <w:tc>
          <w:tcPr>
            <w:tcW w:w="1908" w:type="dxa"/>
            <w:vAlign w:val="center"/>
          </w:tcPr>
          <w:p w14:paraId="1D0A4237" w14:textId="77777777" w:rsidR="00914E26" w:rsidRPr="00871309" w:rsidRDefault="00914E26" w:rsidP="00914E26">
            <w:pPr>
              <w:pStyle w:val="Tabletext"/>
            </w:pPr>
          </w:p>
        </w:tc>
        <w:tc>
          <w:tcPr>
            <w:tcW w:w="3576" w:type="dxa"/>
            <w:vAlign w:val="center"/>
          </w:tcPr>
          <w:p w14:paraId="2D9AE83C" w14:textId="77777777" w:rsidR="00914E26" w:rsidRPr="00871309" w:rsidRDefault="00914E26" w:rsidP="00914E26">
            <w:pPr>
              <w:pStyle w:val="Tabletext"/>
            </w:pPr>
          </w:p>
        </w:tc>
        <w:tc>
          <w:tcPr>
            <w:tcW w:w="5001" w:type="dxa"/>
            <w:vAlign w:val="center"/>
          </w:tcPr>
          <w:p w14:paraId="2ACC1EBD" w14:textId="77777777" w:rsidR="00914E26" w:rsidRPr="00871309" w:rsidRDefault="00914E26" w:rsidP="00914E26">
            <w:pPr>
              <w:pStyle w:val="Tabletext"/>
            </w:pPr>
          </w:p>
        </w:tc>
      </w:tr>
      <w:tr w:rsidR="005E4659" w:rsidRPr="00871309" w14:paraId="50D639EB" w14:textId="77777777" w:rsidTr="005E4659">
        <w:trPr>
          <w:trHeight w:val="851"/>
        </w:trPr>
        <w:tc>
          <w:tcPr>
            <w:tcW w:w="1908" w:type="dxa"/>
            <w:vAlign w:val="center"/>
          </w:tcPr>
          <w:p w14:paraId="41C4C42B" w14:textId="77777777" w:rsidR="00914E26" w:rsidRPr="00871309" w:rsidRDefault="00914E26" w:rsidP="00914E26">
            <w:pPr>
              <w:pStyle w:val="Tabletext"/>
            </w:pPr>
          </w:p>
        </w:tc>
        <w:tc>
          <w:tcPr>
            <w:tcW w:w="3576" w:type="dxa"/>
            <w:vAlign w:val="center"/>
          </w:tcPr>
          <w:p w14:paraId="34A66F6D" w14:textId="77777777" w:rsidR="00914E26" w:rsidRPr="00871309" w:rsidRDefault="00914E26" w:rsidP="00914E26">
            <w:pPr>
              <w:pStyle w:val="Tabletext"/>
            </w:pPr>
          </w:p>
        </w:tc>
        <w:tc>
          <w:tcPr>
            <w:tcW w:w="5001" w:type="dxa"/>
            <w:vAlign w:val="center"/>
          </w:tcPr>
          <w:p w14:paraId="700D7F36" w14:textId="77777777" w:rsidR="00914E26" w:rsidRPr="00871309" w:rsidRDefault="00914E26" w:rsidP="00914E26">
            <w:pPr>
              <w:pStyle w:val="Tabletext"/>
            </w:pPr>
          </w:p>
        </w:tc>
      </w:tr>
      <w:tr w:rsidR="005E4659" w:rsidRPr="00871309" w14:paraId="77E709EA" w14:textId="77777777" w:rsidTr="005E4659">
        <w:trPr>
          <w:trHeight w:val="851"/>
        </w:trPr>
        <w:tc>
          <w:tcPr>
            <w:tcW w:w="1908" w:type="dxa"/>
            <w:vAlign w:val="center"/>
          </w:tcPr>
          <w:p w14:paraId="4578DD96" w14:textId="77777777" w:rsidR="00914E26" w:rsidRPr="00871309" w:rsidRDefault="00914E26" w:rsidP="00914E26">
            <w:pPr>
              <w:pStyle w:val="Tabletext"/>
            </w:pPr>
          </w:p>
        </w:tc>
        <w:tc>
          <w:tcPr>
            <w:tcW w:w="3576" w:type="dxa"/>
            <w:vAlign w:val="center"/>
          </w:tcPr>
          <w:p w14:paraId="48D9AEF0" w14:textId="77777777" w:rsidR="00914E26" w:rsidRPr="00871309" w:rsidRDefault="00914E26" w:rsidP="00914E26">
            <w:pPr>
              <w:pStyle w:val="Tabletext"/>
            </w:pPr>
          </w:p>
        </w:tc>
        <w:tc>
          <w:tcPr>
            <w:tcW w:w="5001" w:type="dxa"/>
            <w:vAlign w:val="center"/>
          </w:tcPr>
          <w:p w14:paraId="62191928" w14:textId="77777777" w:rsidR="00914E26" w:rsidRPr="00871309" w:rsidRDefault="00914E26" w:rsidP="00914E26">
            <w:pPr>
              <w:pStyle w:val="Tabletext"/>
            </w:pPr>
          </w:p>
        </w:tc>
      </w:tr>
      <w:tr w:rsidR="005E4659" w:rsidRPr="00871309" w14:paraId="5CE7C674" w14:textId="77777777" w:rsidTr="005E4659">
        <w:trPr>
          <w:trHeight w:val="851"/>
        </w:trPr>
        <w:tc>
          <w:tcPr>
            <w:tcW w:w="1908" w:type="dxa"/>
            <w:vAlign w:val="center"/>
          </w:tcPr>
          <w:p w14:paraId="458C1F89" w14:textId="77777777" w:rsidR="00914E26" w:rsidRPr="00871309" w:rsidRDefault="00914E26" w:rsidP="00914E26">
            <w:pPr>
              <w:pStyle w:val="Tabletext"/>
            </w:pPr>
          </w:p>
        </w:tc>
        <w:tc>
          <w:tcPr>
            <w:tcW w:w="3576" w:type="dxa"/>
            <w:vAlign w:val="center"/>
          </w:tcPr>
          <w:p w14:paraId="2BA2AD74" w14:textId="77777777" w:rsidR="00914E26" w:rsidRPr="00871309" w:rsidRDefault="00914E26" w:rsidP="00914E26">
            <w:pPr>
              <w:pStyle w:val="Tabletext"/>
            </w:pPr>
          </w:p>
        </w:tc>
        <w:tc>
          <w:tcPr>
            <w:tcW w:w="5001" w:type="dxa"/>
            <w:vAlign w:val="center"/>
          </w:tcPr>
          <w:p w14:paraId="1AE4F716" w14:textId="77777777" w:rsidR="00914E26" w:rsidRPr="00871309" w:rsidRDefault="00914E26" w:rsidP="00914E26">
            <w:pPr>
              <w:pStyle w:val="Tabletext"/>
            </w:pPr>
          </w:p>
        </w:tc>
      </w:tr>
    </w:tbl>
    <w:p w14:paraId="584BE115" w14:textId="10FBC064" w:rsidR="00914E26" w:rsidRPr="00871309" w:rsidRDefault="00914E26" w:rsidP="00D74AE1"/>
    <w:p w14:paraId="429097EE" w14:textId="77777777" w:rsidR="005E4659" w:rsidRPr="00871309" w:rsidRDefault="005E4659" w:rsidP="00914E26">
      <w:pPr>
        <w:spacing w:after="200" w:line="276" w:lineRule="auto"/>
        <w:sectPr w:rsidR="005E4659" w:rsidRPr="00871309" w:rsidSect="00C716E5">
          <w:headerReference w:type="default" r:id="rId16"/>
          <w:footerReference w:type="default" r:id="rId17"/>
          <w:pgSz w:w="11906" w:h="16838" w:code="9"/>
          <w:pgMar w:top="567" w:right="794" w:bottom="567" w:left="907" w:header="567" w:footer="850" w:gutter="0"/>
          <w:cols w:space="708"/>
          <w:docGrid w:linePitch="360"/>
        </w:sectPr>
      </w:pPr>
    </w:p>
    <w:p w14:paraId="0CB5603D" w14:textId="77777777" w:rsidR="00C61CBC" w:rsidRDefault="004A4EC4">
      <w:pPr>
        <w:pStyle w:val="TOC1"/>
        <w:rPr>
          <w:rFonts w:eastAsiaTheme="minorEastAsia"/>
          <w:b w:val="0"/>
          <w:color w:val="auto"/>
          <w:sz w:val="24"/>
          <w:szCs w:val="24"/>
          <w:lang w:val="en-US"/>
        </w:rPr>
      </w:pPr>
      <w:r w:rsidRPr="00871309">
        <w:rPr>
          <w:rFonts w:eastAsia="Times New Roman" w:cs="Times New Roman"/>
          <w:b w:val="0"/>
          <w:noProof w:val="0"/>
          <w:szCs w:val="20"/>
        </w:rPr>
        <w:lastRenderedPageBreak/>
        <w:fldChar w:fldCharType="begin"/>
      </w:r>
      <w:r w:rsidRPr="00871309">
        <w:rPr>
          <w:rFonts w:eastAsia="Times New Roman" w:cs="Times New Roman"/>
          <w:b w:val="0"/>
          <w:noProof w:val="0"/>
          <w:szCs w:val="20"/>
        </w:rPr>
        <w:instrText xml:space="preserve"> TOC \o "1-3" \t "Annex,4,Appendix,5" </w:instrText>
      </w:r>
      <w:r w:rsidRPr="00871309">
        <w:rPr>
          <w:rFonts w:eastAsia="Times New Roman" w:cs="Times New Roman"/>
          <w:b w:val="0"/>
          <w:noProof w:val="0"/>
          <w:szCs w:val="20"/>
        </w:rPr>
        <w:fldChar w:fldCharType="separate"/>
      </w:r>
      <w:r w:rsidR="00C61CBC" w:rsidRPr="005073CB">
        <w:t>1.</w:t>
      </w:r>
      <w:r w:rsidR="00C61CBC">
        <w:rPr>
          <w:rFonts w:eastAsiaTheme="minorEastAsia"/>
          <w:b w:val="0"/>
          <w:color w:val="auto"/>
          <w:sz w:val="24"/>
          <w:szCs w:val="24"/>
          <w:lang w:val="en-US"/>
        </w:rPr>
        <w:tab/>
      </w:r>
      <w:r w:rsidR="00C61CBC">
        <w:t>INTRODUCTION</w:t>
      </w:r>
      <w:r w:rsidR="00C61CBC">
        <w:tab/>
      </w:r>
      <w:r w:rsidR="00C61CBC">
        <w:fldChar w:fldCharType="begin"/>
      </w:r>
      <w:r w:rsidR="00C61CBC">
        <w:instrText xml:space="preserve"> PAGEREF _Toc462405207 \h </w:instrText>
      </w:r>
      <w:r w:rsidR="00C61CBC">
        <w:fldChar w:fldCharType="separate"/>
      </w:r>
      <w:r w:rsidR="00C61CBC">
        <w:t>4</w:t>
      </w:r>
      <w:r w:rsidR="00C61CBC">
        <w:fldChar w:fldCharType="end"/>
      </w:r>
    </w:p>
    <w:p w14:paraId="2539B95C" w14:textId="77777777" w:rsidR="00C61CBC" w:rsidRDefault="00C61CBC">
      <w:pPr>
        <w:pStyle w:val="TOC2"/>
        <w:rPr>
          <w:rFonts w:eastAsiaTheme="minorEastAsia"/>
          <w:color w:val="auto"/>
          <w:sz w:val="24"/>
          <w:szCs w:val="24"/>
          <w:lang w:val="en-US"/>
        </w:rPr>
      </w:pPr>
      <w:r w:rsidRPr="005073CB">
        <w:t>1.1.</w:t>
      </w:r>
      <w:r>
        <w:rPr>
          <w:rFonts w:eastAsiaTheme="minorEastAsia"/>
          <w:color w:val="auto"/>
          <w:sz w:val="24"/>
          <w:szCs w:val="24"/>
          <w:lang w:val="en-US"/>
        </w:rPr>
        <w:tab/>
      </w:r>
      <w:r>
        <w:t>Objective</w:t>
      </w:r>
      <w:r>
        <w:tab/>
      </w:r>
      <w:r>
        <w:fldChar w:fldCharType="begin"/>
      </w:r>
      <w:r>
        <w:instrText xml:space="preserve"> PAGEREF _Toc462405208 \h </w:instrText>
      </w:r>
      <w:r>
        <w:fldChar w:fldCharType="separate"/>
      </w:r>
      <w:r>
        <w:t>4</w:t>
      </w:r>
      <w:r>
        <w:fldChar w:fldCharType="end"/>
      </w:r>
    </w:p>
    <w:p w14:paraId="3288D6EA" w14:textId="77777777" w:rsidR="00C61CBC" w:rsidRDefault="00C61CBC">
      <w:pPr>
        <w:pStyle w:val="TOC1"/>
        <w:rPr>
          <w:rFonts w:eastAsiaTheme="minorEastAsia"/>
          <w:b w:val="0"/>
          <w:color w:val="auto"/>
          <w:sz w:val="24"/>
          <w:szCs w:val="24"/>
          <w:lang w:val="en-US"/>
        </w:rPr>
      </w:pPr>
      <w:r w:rsidRPr="005073CB">
        <w:t>2.</w:t>
      </w:r>
      <w:r>
        <w:rPr>
          <w:rFonts w:eastAsiaTheme="minorEastAsia"/>
          <w:b w:val="0"/>
          <w:color w:val="auto"/>
          <w:sz w:val="24"/>
          <w:szCs w:val="24"/>
          <w:lang w:val="en-US"/>
        </w:rPr>
        <w:tab/>
      </w:r>
      <w:r w:rsidRPr="005073CB">
        <w:t>UTILIZATION OF DECISION SUPPORT TOOLS</w:t>
      </w:r>
      <w:r>
        <w:tab/>
      </w:r>
      <w:r>
        <w:fldChar w:fldCharType="begin"/>
      </w:r>
      <w:r>
        <w:instrText xml:space="preserve"> PAGEREF _Toc462405209 \h </w:instrText>
      </w:r>
      <w:r>
        <w:fldChar w:fldCharType="separate"/>
      </w:r>
      <w:r>
        <w:t>4</w:t>
      </w:r>
      <w:r>
        <w:fldChar w:fldCharType="end"/>
      </w:r>
    </w:p>
    <w:p w14:paraId="46A99657" w14:textId="77777777" w:rsidR="00C61CBC" w:rsidRDefault="00C61CBC">
      <w:pPr>
        <w:pStyle w:val="TOC2"/>
        <w:rPr>
          <w:rFonts w:eastAsiaTheme="minorEastAsia"/>
          <w:color w:val="auto"/>
          <w:sz w:val="24"/>
          <w:szCs w:val="24"/>
          <w:lang w:val="en-US"/>
        </w:rPr>
      </w:pPr>
      <w:r w:rsidRPr="005073CB">
        <w:t>2.1.</w:t>
      </w:r>
      <w:r>
        <w:rPr>
          <w:rFonts w:eastAsiaTheme="minorEastAsia"/>
          <w:color w:val="auto"/>
          <w:sz w:val="24"/>
          <w:szCs w:val="24"/>
          <w:lang w:val="en-US"/>
        </w:rPr>
        <w:tab/>
      </w:r>
      <w:r>
        <w:t>General principles</w:t>
      </w:r>
      <w:r>
        <w:tab/>
      </w:r>
      <w:r>
        <w:fldChar w:fldCharType="begin"/>
      </w:r>
      <w:r>
        <w:instrText xml:space="preserve"> PAGEREF _Toc462405210 \h </w:instrText>
      </w:r>
      <w:r>
        <w:fldChar w:fldCharType="separate"/>
      </w:r>
      <w:r>
        <w:t>4</w:t>
      </w:r>
      <w:r>
        <w:fldChar w:fldCharType="end"/>
      </w:r>
    </w:p>
    <w:p w14:paraId="72F95E72" w14:textId="77777777" w:rsidR="00C61CBC" w:rsidRDefault="00C61CBC">
      <w:pPr>
        <w:pStyle w:val="TOC2"/>
        <w:rPr>
          <w:rFonts w:eastAsiaTheme="minorEastAsia"/>
          <w:color w:val="auto"/>
          <w:sz w:val="24"/>
          <w:szCs w:val="24"/>
          <w:lang w:val="en-US"/>
        </w:rPr>
      </w:pPr>
      <w:r w:rsidRPr="005073CB">
        <w:t>2.2.</w:t>
      </w:r>
      <w:r>
        <w:rPr>
          <w:rFonts w:eastAsiaTheme="minorEastAsia"/>
          <w:color w:val="auto"/>
          <w:sz w:val="24"/>
          <w:szCs w:val="24"/>
          <w:lang w:val="en-US"/>
        </w:rPr>
        <w:tab/>
      </w:r>
      <w:r>
        <w:t>Situation awareness</w:t>
      </w:r>
      <w:r>
        <w:tab/>
      </w:r>
      <w:r>
        <w:fldChar w:fldCharType="begin"/>
      </w:r>
      <w:r>
        <w:instrText xml:space="preserve"> PAGEREF _Toc462405211 \h </w:instrText>
      </w:r>
      <w:r>
        <w:fldChar w:fldCharType="separate"/>
      </w:r>
      <w:r>
        <w:t>4</w:t>
      </w:r>
      <w:r>
        <w:fldChar w:fldCharType="end"/>
      </w:r>
    </w:p>
    <w:p w14:paraId="63A92942" w14:textId="77777777" w:rsidR="00C61CBC" w:rsidRDefault="00C61CBC">
      <w:pPr>
        <w:pStyle w:val="TOC3"/>
        <w:tabs>
          <w:tab w:val="left" w:pos="1134"/>
          <w:tab w:val="right" w:leader="dot" w:pos="10195"/>
        </w:tabs>
        <w:rPr>
          <w:rFonts w:eastAsiaTheme="minorEastAsia"/>
          <w:noProof/>
          <w:sz w:val="24"/>
          <w:szCs w:val="24"/>
          <w:lang w:val="en-US"/>
        </w:rPr>
      </w:pPr>
      <w:r w:rsidRPr="005073CB">
        <w:rPr>
          <w:noProof/>
        </w:rPr>
        <w:t>2.2.1.</w:t>
      </w:r>
      <w:r>
        <w:rPr>
          <w:rFonts w:eastAsiaTheme="minorEastAsia"/>
          <w:noProof/>
          <w:sz w:val="24"/>
          <w:szCs w:val="24"/>
          <w:lang w:val="en-US"/>
        </w:rPr>
        <w:tab/>
      </w:r>
      <w:r w:rsidRPr="005073CB">
        <w:rPr>
          <w:noProof/>
        </w:rPr>
        <w:t>Cautions</w:t>
      </w:r>
      <w:r>
        <w:rPr>
          <w:noProof/>
        </w:rPr>
        <w:tab/>
      </w:r>
      <w:r>
        <w:rPr>
          <w:noProof/>
        </w:rPr>
        <w:fldChar w:fldCharType="begin"/>
      </w:r>
      <w:r>
        <w:rPr>
          <w:noProof/>
        </w:rPr>
        <w:instrText xml:space="preserve"> PAGEREF _Toc462405212 \h </w:instrText>
      </w:r>
      <w:r>
        <w:rPr>
          <w:noProof/>
        </w:rPr>
      </w:r>
      <w:r>
        <w:rPr>
          <w:noProof/>
        </w:rPr>
        <w:fldChar w:fldCharType="separate"/>
      </w:r>
      <w:r>
        <w:rPr>
          <w:noProof/>
        </w:rPr>
        <w:t>5</w:t>
      </w:r>
      <w:r>
        <w:rPr>
          <w:noProof/>
        </w:rPr>
        <w:fldChar w:fldCharType="end"/>
      </w:r>
    </w:p>
    <w:p w14:paraId="6BA0ADE7" w14:textId="77777777" w:rsidR="00C61CBC" w:rsidRDefault="00C61CBC">
      <w:pPr>
        <w:pStyle w:val="TOC3"/>
        <w:tabs>
          <w:tab w:val="left" w:pos="1134"/>
          <w:tab w:val="right" w:leader="dot" w:pos="10195"/>
        </w:tabs>
        <w:rPr>
          <w:rFonts w:eastAsiaTheme="minorEastAsia"/>
          <w:noProof/>
          <w:sz w:val="24"/>
          <w:szCs w:val="24"/>
          <w:lang w:val="en-US"/>
        </w:rPr>
      </w:pPr>
      <w:r w:rsidRPr="005073CB">
        <w:rPr>
          <w:noProof/>
        </w:rPr>
        <w:t>2.2.2.</w:t>
      </w:r>
      <w:r>
        <w:rPr>
          <w:rFonts w:eastAsiaTheme="minorEastAsia"/>
          <w:noProof/>
          <w:sz w:val="24"/>
          <w:szCs w:val="24"/>
          <w:lang w:val="en-US"/>
        </w:rPr>
        <w:tab/>
      </w:r>
      <w:r w:rsidRPr="005073CB">
        <w:rPr>
          <w:noProof/>
        </w:rPr>
        <w:t>Warnings</w:t>
      </w:r>
      <w:r>
        <w:rPr>
          <w:noProof/>
        </w:rPr>
        <w:tab/>
      </w:r>
      <w:r>
        <w:rPr>
          <w:noProof/>
        </w:rPr>
        <w:fldChar w:fldCharType="begin"/>
      </w:r>
      <w:r>
        <w:rPr>
          <w:noProof/>
        </w:rPr>
        <w:instrText xml:space="preserve"> PAGEREF _Toc462405213 \h </w:instrText>
      </w:r>
      <w:r>
        <w:rPr>
          <w:noProof/>
        </w:rPr>
      </w:r>
      <w:r>
        <w:rPr>
          <w:noProof/>
        </w:rPr>
        <w:fldChar w:fldCharType="separate"/>
      </w:r>
      <w:r>
        <w:rPr>
          <w:noProof/>
        </w:rPr>
        <w:t>5</w:t>
      </w:r>
      <w:r>
        <w:rPr>
          <w:noProof/>
        </w:rPr>
        <w:fldChar w:fldCharType="end"/>
      </w:r>
    </w:p>
    <w:p w14:paraId="0E3C6A76" w14:textId="77777777" w:rsidR="00C61CBC" w:rsidRDefault="00C61CBC">
      <w:pPr>
        <w:pStyle w:val="TOC3"/>
        <w:tabs>
          <w:tab w:val="left" w:pos="1134"/>
          <w:tab w:val="right" w:leader="dot" w:pos="10195"/>
        </w:tabs>
        <w:rPr>
          <w:rFonts w:eastAsiaTheme="minorEastAsia"/>
          <w:noProof/>
          <w:sz w:val="24"/>
          <w:szCs w:val="24"/>
          <w:lang w:val="en-US"/>
        </w:rPr>
      </w:pPr>
      <w:r w:rsidRPr="005073CB">
        <w:rPr>
          <w:noProof/>
        </w:rPr>
        <w:t>2.2.3.</w:t>
      </w:r>
      <w:r>
        <w:rPr>
          <w:rFonts w:eastAsiaTheme="minorEastAsia"/>
          <w:noProof/>
          <w:sz w:val="24"/>
          <w:szCs w:val="24"/>
          <w:lang w:val="en-US"/>
        </w:rPr>
        <w:tab/>
      </w:r>
      <w:r w:rsidRPr="005073CB">
        <w:rPr>
          <w:noProof/>
        </w:rPr>
        <w:t>Alarms</w:t>
      </w:r>
      <w:r>
        <w:rPr>
          <w:noProof/>
        </w:rPr>
        <w:tab/>
      </w:r>
      <w:r>
        <w:rPr>
          <w:noProof/>
        </w:rPr>
        <w:fldChar w:fldCharType="begin"/>
      </w:r>
      <w:r>
        <w:rPr>
          <w:noProof/>
        </w:rPr>
        <w:instrText xml:space="preserve"> PAGEREF _Toc462405214 \h </w:instrText>
      </w:r>
      <w:r>
        <w:rPr>
          <w:noProof/>
        </w:rPr>
      </w:r>
      <w:r>
        <w:rPr>
          <w:noProof/>
        </w:rPr>
        <w:fldChar w:fldCharType="separate"/>
      </w:r>
      <w:r>
        <w:rPr>
          <w:noProof/>
        </w:rPr>
        <w:t>5</w:t>
      </w:r>
      <w:r>
        <w:rPr>
          <w:noProof/>
        </w:rPr>
        <w:fldChar w:fldCharType="end"/>
      </w:r>
    </w:p>
    <w:p w14:paraId="3ECCE7F1" w14:textId="77777777" w:rsidR="00C61CBC" w:rsidRDefault="00C61CBC">
      <w:pPr>
        <w:pStyle w:val="TOC3"/>
        <w:tabs>
          <w:tab w:val="left" w:pos="1134"/>
          <w:tab w:val="right" w:leader="dot" w:pos="10195"/>
        </w:tabs>
        <w:rPr>
          <w:rFonts w:eastAsiaTheme="minorEastAsia"/>
          <w:noProof/>
          <w:sz w:val="24"/>
          <w:szCs w:val="24"/>
          <w:lang w:val="en-US"/>
        </w:rPr>
      </w:pPr>
      <w:r w:rsidRPr="005073CB">
        <w:rPr>
          <w:noProof/>
        </w:rPr>
        <w:t>2.2.4.</w:t>
      </w:r>
      <w:r>
        <w:rPr>
          <w:rFonts w:eastAsiaTheme="minorEastAsia"/>
          <w:noProof/>
          <w:sz w:val="24"/>
          <w:szCs w:val="24"/>
          <w:lang w:val="en-US"/>
        </w:rPr>
        <w:tab/>
      </w:r>
      <w:r w:rsidRPr="005073CB">
        <w:rPr>
          <w:noProof/>
        </w:rPr>
        <w:t>Emergency alarms</w:t>
      </w:r>
      <w:r>
        <w:rPr>
          <w:noProof/>
        </w:rPr>
        <w:tab/>
      </w:r>
      <w:r>
        <w:rPr>
          <w:noProof/>
        </w:rPr>
        <w:fldChar w:fldCharType="begin"/>
      </w:r>
      <w:r>
        <w:rPr>
          <w:noProof/>
        </w:rPr>
        <w:instrText xml:space="preserve"> PAGEREF _Toc462405215 \h </w:instrText>
      </w:r>
      <w:r>
        <w:rPr>
          <w:noProof/>
        </w:rPr>
      </w:r>
      <w:r>
        <w:rPr>
          <w:noProof/>
        </w:rPr>
        <w:fldChar w:fldCharType="separate"/>
      </w:r>
      <w:r>
        <w:rPr>
          <w:noProof/>
        </w:rPr>
        <w:t>5</w:t>
      </w:r>
      <w:r>
        <w:rPr>
          <w:noProof/>
        </w:rPr>
        <w:fldChar w:fldCharType="end"/>
      </w:r>
    </w:p>
    <w:p w14:paraId="55EACF6F" w14:textId="77777777" w:rsidR="00C61CBC" w:rsidRDefault="00C61CBC">
      <w:pPr>
        <w:pStyle w:val="TOC2"/>
        <w:rPr>
          <w:rFonts w:eastAsiaTheme="minorEastAsia"/>
          <w:color w:val="auto"/>
          <w:sz w:val="24"/>
          <w:szCs w:val="24"/>
          <w:lang w:val="en-US"/>
        </w:rPr>
      </w:pPr>
      <w:r w:rsidRPr="005073CB">
        <w:t>2.3.</w:t>
      </w:r>
      <w:r>
        <w:rPr>
          <w:rFonts w:eastAsiaTheme="minorEastAsia"/>
          <w:color w:val="auto"/>
          <w:sz w:val="24"/>
          <w:szCs w:val="24"/>
          <w:lang w:val="en-US"/>
        </w:rPr>
        <w:tab/>
      </w:r>
      <w:r>
        <w:t>Types of decision support tools</w:t>
      </w:r>
      <w:r>
        <w:tab/>
      </w:r>
      <w:r>
        <w:fldChar w:fldCharType="begin"/>
      </w:r>
      <w:r>
        <w:instrText xml:space="preserve"> PAGEREF _Toc462405216 \h </w:instrText>
      </w:r>
      <w:r>
        <w:fldChar w:fldCharType="separate"/>
      </w:r>
      <w:r>
        <w:t>5</w:t>
      </w:r>
      <w:r>
        <w:fldChar w:fldCharType="end"/>
      </w:r>
    </w:p>
    <w:p w14:paraId="2C24A8B9" w14:textId="77777777" w:rsidR="00C61CBC" w:rsidRDefault="00C61CBC">
      <w:pPr>
        <w:pStyle w:val="TOC3"/>
        <w:tabs>
          <w:tab w:val="left" w:pos="1134"/>
          <w:tab w:val="right" w:leader="dot" w:pos="10195"/>
        </w:tabs>
        <w:rPr>
          <w:rFonts w:eastAsiaTheme="minorEastAsia"/>
          <w:noProof/>
          <w:sz w:val="24"/>
          <w:szCs w:val="24"/>
          <w:lang w:val="en-US"/>
        </w:rPr>
      </w:pPr>
      <w:r w:rsidRPr="005073CB">
        <w:rPr>
          <w:noProof/>
        </w:rPr>
        <w:t>2.3.1.</w:t>
      </w:r>
      <w:r>
        <w:rPr>
          <w:rFonts w:eastAsiaTheme="minorEastAsia"/>
          <w:noProof/>
          <w:sz w:val="24"/>
          <w:szCs w:val="24"/>
          <w:lang w:val="en-US"/>
        </w:rPr>
        <w:tab/>
      </w:r>
      <w:r w:rsidRPr="005073CB">
        <w:rPr>
          <w:noProof/>
        </w:rPr>
        <w:t>Passive decision support tool</w:t>
      </w:r>
      <w:r>
        <w:rPr>
          <w:noProof/>
        </w:rPr>
        <w:tab/>
      </w:r>
      <w:r>
        <w:rPr>
          <w:noProof/>
        </w:rPr>
        <w:fldChar w:fldCharType="begin"/>
      </w:r>
      <w:r>
        <w:rPr>
          <w:noProof/>
        </w:rPr>
        <w:instrText xml:space="preserve"> PAGEREF _Toc462405217 \h </w:instrText>
      </w:r>
      <w:r>
        <w:rPr>
          <w:noProof/>
        </w:rPr>
      </w:r>
      <w:r>
        <w:rPr>
          <w:noProof/>
        </w:rPr>
        <w:fldChar w:fldCharType="separate"/>
      </w:r>
      <w:r>
        <w:rPr>
          <w:noProof/>
        </w:rPr>
        <w:t>5</w:t>
      </w:r>
      <w:r>
        <w:rPr>
          <w:noProof/>
        </w:rPr>
        <w:fldChar w:fldCharType="end"/>
      </w:r>
    </w:p>
    <w:p w14:paraId="15697B0E" w14:textId="77777777" w:rsidR="00C61CBC" w:rsidRDefault="00C61CBC">
      <w:pPr>
        <w:pStyle w:val="TOC3"/>
        <w:tabs>
          <w:tab w:val="left" w:pos="1134"/>
          <w:tab w:val="right" w:leader="dot" w:pos="10195"/>
        </w:tabs>
        <w:rPr>
          <w:rFonts w:eastAsiaTheme="minorEastAsia"/>
          <w:noProof/>
          <w:sz w:val="24"/>
          <w:szCs w:val="24"/>
          <w:lang w:val="en-US"/>
        </w:rPr>
      </w:pPr>
      <w:r w:rsidRPr="005073CB">
        <w:rPr>
          <w:noProof/>
        </w:rPr>
        <w:t>2.3.2.</w:t>
      </w:r>
      <w:r>
        <w:rPr>
          <w:rFonts w:eastAsiaTheme="minorEastAsia"/>
          <w:noProof/>
          <w:sz w:val="24"/>
          <w:szCs w:val="24"/>
          <w:lang w:val="en-US"/>
        </w:rPr>
        <w:tab/>
      </w:r>
      <w:r w:rsidRPr="005073CB">
        <w:rPr>
          <w:noProof/>
        </w:rPr>
        <w:t>Active DST</w:t>
      </w:r>
      <w:r>
        <w:rPr>
          <w:noProof/>
        </w:rPr>
        <w:tab/>
      </w:r>
      <w:r>
        <w:rPr>
          <w:noProof/>
        </w:rPr>
        <w:fldChar w:fldCharType="begin"/>
      </w:r>
      <w:r>
        <w:rPr>
          <w:noProof/>
        </w:rPr>
        <w:instrText xml:space="preserve"> PAGEREF _Toc462405218 \h </w:instrText>
      </w:r>
      <w:r>
        <w:rPr>
          <w:noProof/>
        </w:rPr>
      </w:r>
      <w:r>
        <w:rPr>
          <w:noProof/>
        </w:rPr>
        <w:fldChar w:fldCharType="separate"/>
      </w:r>
      <w:r>
        <w:rPr>
          <w:noProof/>
        </w:rPr>
        <w:t>5</w:t>
      </w:r>
      <w:r>
        <w:rPr>
          <w:noProof/>
        </w:rPr>
        <w:fldChar w:fldCharType="end"/>
      </w:r>
    </w:p>
    <w:p w14:paraId="0AA28442" w14:textId="77777777" w:rsidR="00C61CBC" w:rsidRDefault="00C61CBC">
      <w:pPr>
        <w:pStyle w:val="TOC3"/>
        <w:tabs>
          <w:tab w:val="left" w:pos="1134"/>
          <w:tab w:val="right" w:leader="dot" w:pos="10195"/>
        </w:tabs>
        <w:rPr>
          <w:rFonts w:eastAsiaTheme="minorEastAsia"/>
          <w:noProof/>
          <w:sz w:val="24"/>
          <w:szCs w:val="24"/>
          <w:lang w:val="en-US"/>
        </w:rPr>
      </w:pPr>
      <w:r w:rsidRPr="005073CB">
        <w:rPr>
          <w:noProof/>
        </w:rPr>
        <w:t>2.3.3.</w:t>
      </w:r>
      <w:r>
        <w:rPr>
          <w:rFonts w:eastAsiaTheme="minorEastAsia"/>
          <w:noProof/>
          <w:sz w:val="24"/>
          <w:szCs w:val="24"/>
          <w:lang w:val="en-US"/>
        </w:rPr>
        <w:tab/>
      </w:r>
      <w:r w:rsidRPr="005073CB">
        <w:rPr>
          <w:noProof/>
        </w:rPr>
        <w:t>Co-operative DST</w:t>
      </w:r>
      <w:r>
        <w:rPr>
          <w:noProof/>
        </w:rPr>
        <w:tab/>
      </w:r>
      <w:r>
        <w:rPr>
          <w:noProof/>
        </w:rPr>
        <w:fldChar w:fldCharType="begin"/>
      </w:r>
      <w:r>
        <w:rPr>
          <w:noProof/>
        </w:rPr>
        <w:instrText xml:space="preserve"> PAGEREF _Toc462405219 \h </w:instrText>
      </w:r>
      <w:r>
        <w:rPr>
          <w:noProof/>
        </w:rPr>
      </w:r>
      <w:r>
        <w:rPr>
          <w:noProof/>
        </w:rPr>
        <w:fldChar w:fldCharType="separate"/>
      </w:r>
      <w:r>
        <w:rPr>
          <w:noProof/>
        </w:rPr>
        <w:t>6</w:t>
      </w:r>
      <w:r>
        <w:rPr>
          <w:noProof/>
        </w:rPr>
        <w:fldChar w:fldCharType="end"/>
      </w:r>
    </w:p>
    <w:p w14:paraId="17B885FC" w14:textId="77777777" w:rsidR="00C61CBC" w:rsidRDefault="00C61CBC">
      <w:pPr>
        <w:pStyle w:val="TOC2"/>
        <w:rPr>
          <w:rFonts w:eastAsiaTheme="minorEastAsia"/>
          <w:color w:val="auto"/>
          <w:sz w:val="24"/>
          <w:szCs w:val="24"/>
          <w:lang w:val="en-US"/>
        </w:rPr>
      </w:pPr>
      <w:r w:rsidRPr="005073CB">
        <w:t>2.4.</w:t>
      </w:r>
      <w:r>
        <w:rPr>
          <w:rFonts w:eastAsiaTheme="minorEastAsia"/>
          <w:color w:val="auto"/>
          <w:sz w:val="24"/>
          <w:szCs w:val="24"/>
          <w:lang w:val="en-US"/>
        </w:rPr>
        <w:tab/>
      </w:r>
      <w:r>
        <w:t>Management requirements of decision support tools</w:t>
      </w:r>
      <w:r>
        <w:tab/>
      </w:r>
      <w:r>
        <w:fldChar w:fldCharType="begin"/>
      </w:r>
      <w:r>
        <w:instrText xml:space="preserve"> PAGEREF _Toc462405220 \h </w:instrText>
      </w:r>
      <w:r>
        <w:fldChar w:fldCharType="separate"/>
      </w:r>
      <w:r>
        <w:t>6</w:t>
      </w:r>
      <w:r>
        <w:fldChar w:fldCharType="end"/>
      </w:r>
    </w:p>
    <w:p w14:paraId="1CF8DC41" w14:textId="77777777" w:rsidR="00C61CBC" w:rsidRDefault="00C61CBC">
      <w:pPr>
        <w:pStyle w:val="TOC2"/>
        <w:rPr>
          <w:rFonts w:eastAsiaTheme="minorEastAsia"/>
          <w:color w:val="auto"/>
          <w:sz w:val="24"/>
          <w:szCs w:val="24"/>
          <w:lang w:val="en-US"/>
        </w:rPr>
      </w:pPr>
      <w:r w:rsidRPr="005073CB">
        <w:t>2.5.</w:t>
      </w:r>
      <w:r>
        <w:rPr>
          <w:rFonts w:eastAsiaTheme="minorEastAsia"/>
          <w:color w:val="auto"/>
          <w:sz w:val="24"/>
          <w:szCs w:val="24"/>
          <w:lang w:val="en-US"/>
        </w:rPr>
        <w:tab/>
      </w:r>
      <w:r>
        <w:t>Operational requirements of decision support tools</w:t>
      </w:r>
      <w:r>
        <w:tab/>
      </w:r>
      <w:r>
        <w:fldChar w:fldCharType="begin"/>
      </w:r>
      <w:r>
        <w:instrText xml:space="preserve"> PAGEREF _Toc462405221 \h </w:instrText>
      </w:r>
      <w:r>
        <w:fldChar w:fldCharType="separate"/>
      </w:r>
      <w:r>
        <w:t>6</w:t>
      </w:r>
      <w:r>
        <w:fldChar w:fldCharType="end"/>
      </w:r>
    </w:p>
    <w:p w14:paraId="12267CF0" w14:textId="77777777" w:rsidR="00C61CBC" w:rsidRDefault="00C61CBC">
      <w:pPr>
        <w:pStyle w:val="TOC2"/>
        <w:rPr>
          <w:rFonts w:eastAsiaTheme="minorEastAsia"/>
          <w:color w:val="auto"/>
          <w:sz w:val="24"/>
          <w:szCs w:val="24"/>
          <w:lang w:val="en-US"/>
        </w:rPr>
      </w:pPr>
      <w:r w:rsidRPr="005073CB">
        <w:t>2.6.</w:t>
      </w:r>
      <w:r>
        <w:rPr>
          <w:rFonts w:eastAsiaTheme="minorEastAsia"/>
          <w:color w:val="auto"/>
          <w:sz w:val="24"/>
          <w:szCs w:val="24"/>
          <w:lang w:val="en-US"/>
        </w:rPr>
        <w:tab/>
      </w:r>
      <w:r>
        <w:t>Training</w:t>
      </w:r>
      <w:r>
        <w:tab/>
      </w:r>
      <w:r>
        <w:fldChar w:fldCharType="begin"/>
      </w:r>
      <w:r>
        <w:instrText xml:space="preserve"> PAGEREF _Toc462405222 \h </w:instrText>
      </w:r>
      <w:r>
        <w:fldChar w:fldCharType="separate"/>
      </w:r>
      <w:r>
        <w:t>6</w:t>
      </w:r>
      <w:r>
        <w:fldChar w:fldCharType="end"/>
      </w:r>
    </w:p>
    <w:p w14:paraId="6993B610" w14:textId="77777777" w:rsidR="00C61CBC" w:rsidRDefault="00C61CBC">
      <w:pPr>
        <w:pStyle w:val="TOC1"/>
        <w:rPr>
          <w:rFonts w:eastAsiaTheme="minorEastAsia"/>
          <w:b w:val="0"/>
          <w:color w:val="auto"/>
          <w:sz w:val="24"/>
          <w:szCs w:val="24"/>
          <w:lang w:val="en-US"/>
        </w:rPr>
      </w:pPr>
      <w:r w:rsidRPr="005073CB">
        <w:t>3.</w:t>
      </w:r>
      <w:r>
        <w:rPr>
          <w:rFonts w:eastAsiaTheme="minorEastAsia"/>
          <w:b w:val="0"/>
          <w:color w:val="auto"/>
          <w:sz w:val="24"/>
          <w:szCs w:val="24"/>
          <w:lang w:val="en-US"/>
        </w:rPr>
        <w:tab/>
      </w:r>
      <w:r w:rsidRPr="005073CB">
        <w:t>EXAMPLES OF WHEN DECISION SUPPORT TOOLS MAY BE USED</w:t>
      </w:r>
      <w:r>
        <w:tab/>
      </w:r>
      <w:r>
        <w:fldChar w:fldCharType="begin"/>
      </w:r>
      <w:r>
        <w:instrText xml:space="preserve"> PAGEREF _Toc462405223 \h </w:instrText>
      </w:r>
      <w:r>
        <w:fldChar w:fldCharType="separate"/>
      </w:r>
      <w:r>
        <w:t>7</w:t>
      </w:r>
      <w:r>
        <w:fldChar w:fldCharType="end"/>
      </w:r>
    </w:p>
    <w:p w14:paraId="62BC6A76" w14:textId="77777777" w:rsidR="00C61CBC" w:rsidRDefault="00C61CBC">
      <w:pPr>
        <w:pStyle w:val="TOC1"/>
        <w:rPr>
          <w:rFonts w:eastAsiaTheme="minorEastAsia"/>
          <w:b w:val="0"/>
          <w:color w:val="auto"/>
          <w:sz w:val="24"/>
          <w:szCs w:val="24"/>
          <w:lang w:val="en-US"/>
        </w:rPr>
      </w:pPr>
      <w:r w:rsidRPr="005073CB">
        <w:t>4.</w:t>
      </w:r>
      <w:r>
        <w:rPr>
          <w:rFonts w:eastAsiaTheme="minorEastAsia"/>
          <w:b w:val="0"/>
          <w:color w:val="auto"/>
          <w:sz w:val="24"/>
          <w:szCs w:val="24"/>
          <w:lang w:val="en-US"/>
        </w:rPr>
        <w:tab/>
      </w:r>
      <w:r w:rsidRPr="005073CB">
        <w:t>ACRONYMS AND DEFINITIONS</w:t>
      </w:r>
      <w:r>
        <w:tab/>
      </w:r>
      <w:r>
        <w:fldChar w:fldCharType="begin"/>
      </w:r>
      <w:r>
        <w:instrText xml:space="preserve"> PAGEREF _Toc462405224 \h </w:instrText>
      </w:r>
      <w:r>
        <w:fldChar w:fldCharType="separate"/>
      </w:r>
      <w:r>
        <w:t>7</w:t>
      </w:r>
      <w:r>
        <w:fldChar w:fldCharType="end"/>
      </w:r>
    </w:p>
    <w:p w14:paraId="714D2B39" w14:textId="77777777" w:rsidR="00C61CBC" w:rsidRDefault="00C61CBC">
      <w:pPr>
        <w:pStyle w:val="TOC2"/>
        <w:rPr>
          <w:rFonts w:eastAsiaTheme="minorEastAsia"/>
          <w:color w:val="auto"/>
          <w:sz w:val="24"/>
          <w:szCs w:val="24"/>
          <w:lang w:val="en-US"/>
        </w:rPr>
      </w:pPr>
      <w:r w:rsidRPr="005073CB">
        <w:t>4.1.</w:t>
      </w:r>
      <w:r>
        <w:rPr>
          <w:rFonts w:eastAsiaTheme="minorEastAsia"/>
          <w:color w:val="auto"/>
          <w:sz w:val="24"/>
          <w:szCs w:val="24"/>
          <w:lang w:val="en-US"/>
        </w:rPr>
        <w:tab/>
      </w:r>
      <w:r>
        <w:t>Acronyms</w:t>
      </w:r>
      <w:r>
        <w:tab/>
      </w:r>
      <w:r>
        <w:fldChar w:fldCharType="begin"/>
      </w:r>
      <w:r>
        <w:instrText xml:space="preserve"> PAGEREF _Toc462405225 \h </w:instrText>
      </w:r>
      <w:r>
        <w:fldChar w:fldCharType="separate"/>
      </w:r>
      <w:r>
        <w:t>7</w:t>
      </w:r>
      <w:r>
        <w:fldChar w:fldCharType="end"/>
      </w:r>
    </w:p>
    <w:p w14:paraId="38801B4D" w14:textId="77777777" w:rsidR="00C61CBC" w:rsidRDefault="00C61CBC">
      <w:pPr>
        <w:pStyle w:val="TOC2"/>
        <w:rPr>
          <w:rFonts w:eastAsiaTheme="minorEastAsia"/>
          <w:color w:val="auto"/>
          <w:sz w:val="24"/>
          <w:szCs w:val="24"/>
          <w:lang w:val="en-US"/>
        </w:rPr>
      </w:pPr>
      <w:r w:rsidRPr="005073CB">
        <w:t>4.2.</w:t>
      </w:r>
      <w:r>
        <w:rPr>
          <w:rFonts w:eastAsiaTheme="minorEastAsia"/>
          <w:color w:val="auto"/>
          <w:sz w:val="24"/>
          <w:szCs w:val="24"/>
          <w:lang w:val="en-US"/>
        </w:rPr>
        <w:tab/>
      </w:r>
      <w:r>
        <w:t>Definitions</w:t>
      </w:r>
      <w:r>
        <w:tab/>
      </w:r>
      <w:r>
        <w:fldChar w:fldCharType="begin"/>
      </w:r>
      <w:r>
        <w:instrText xml:space="preserve"> PAGEREF _Toc462405226 \h </w:instrText>
      </w:r>
      <w:r>
        <w:fldChar w:fldCharType="separate"/>
      </w:r>
      <w:r>
        <w:t>7</w:t>
      </w:r>
      <w:r>
        <w:fldChar w:fldCharType="end"/>
      </w:r>
    </w:p>
    <w:p w14:paraId="25A41A89" w14:textId="77777777" w:rsidR="00C61CBC" w:rsidRDefault="00C61CBC">
      <w:pPr>
        <w:pStyle w:val="TOC1"/>
        <w:rPr>
          <w:rFonts w:eastAsiaTheme="minorEastAsia"/>
          <w:b w:val="0"/>
          <w:color w:val="auto"/>
          <w:sz w:val="24"/>
          <w:szCs w:val="24"/>
          <w:lang w:val="en-US"/>
        </w:rPr>
      </w:pPr>
      <w:r w:rsidRPr="005073CB">
        <w:t>5.</w:t>
      </w:r>
      <w:r>
        <w:rPr>
          <w:rFonts w:eastAsiaTheme="minorEastAsia"/>
          <w:b w:val="0"/>
          <w:color w:val="auto"/>
          <w:sz w:val="24"/>
          <w:szCs w:val="24"/>
          <w:lang w:val="en-US"/>
        </w:rPr>
        <w:tab/>
      </w:r>
      <w:r w:rsidRPr="005073CB">
        <w:t>REFERENCES</w:t>
      </w:r>
      <w:r>
        <w:tab/>
      </w:r>
      <w:r>
        <w:fldChar w:fldCharType="begin"/>
      </w:r>
      <w:r>
        <w:instrText xml:space="preserve"> PAGEREF _Toc462405227 \h </w:instrText>
      </w:r>
      <w:r>
        <w:fldChar w:fldCharType="separate"/>
      </w:r>
      <w:r>
        <w:t>8</w:t>
      </w:r>
      <w:r>
        <w:fldChar w:fldCharType="end"/>
      </w:r>
    </w:p>
    <w:p w14:paraId="66194D0F" w14:textId="434B9B15" w:rsidR="00642025" w:rsidRPr="00871309" w:rsidRDefault="004A4EC4" w:rsidP="0093492E">
      <w:pPr>
        <w:rPr>
          <w:b/>
          <w:color w:val="00558C" w:themeColor="accent1"/>
          <w:sz w:val="22"/>
        </w:rPr>
      </w:pPr>
      <w:r w:rsidRPr="00871309">
        <w:rPr>
          <w:rFonts w:eastAsia="Times New Roman" w:cs="Times New Roman"/>
          <w:b/>
          <w:color w:val="00558C" w:themeColor="accent1"/>
          <w:sz w:val="22"/>
          <w:szCs w:val="20"/>
        </w:rPr>
        <w:fldChar w:fldCharType="end"/>
      </w:r>
    </w:p>
    <w:p w14:paraId="0F293C95" w14:textId="44E0E14A" w:rsidR="00994D97" w:rsidRPr="00871309" w:rsidRDefault="00994D97" w:rsidP="00C9558A">
      <w:pPr>
        <w:pStyle w:val="ListofFigures"/>
      </w:pPr>
      <w:r w:rsidRPr="00871309">
        <w:t>List of Figures</w:t>
      </w:r>
    </w:p>
    <w:p w14:paraId="09FE7DE0" w14:textId="77777777" w:rsidR="00FB3301" w:rsidRDefault="00923B4D">
      <w:pPr>
        <w:pStyle w:val="TableofFigures"/>
        <w:rPr>
          <w:rFonts w:eastAsiaTheme="minorEastAsia"/>
          <w:i w:val="0"/>
          <w:noProof/>
          <w:sz w:val="24"/>
          <w:szCs w:val="24"/>
          <w:lang w:val="en-US"/>
        </w:rPr>
      </w:pPr>
      <w:r w:rsidRPr="00871309">
        <w:fldChar w:fldCharType="begin"/>
      </w:r>
      <w:r w:rsidRPr="00871309">
        <w:instrText xml:space="preserve"> TOC \t "Figure caption" \c </w:instrText>
      </w:r>
      <w:r w:rsidRPr="00871309">
        <w:fldChar w:fldCharType="separate"/>
      </w:r>
      <w:r w:rsidR="00FB3301">
        <w:rPr>
          <w:noProof/>
        </w:rPr>
        <w:t>Figure 1</w:t>
      </w:r>
      <w:r w:rsidR="00FB3301">
        <w:rPr>
          <w:rFonts w:eastAsiaTheme="minorEastAsia"/>
          <w:i w:val="0"/>
          <w:noProof/>
          <w:sz w:val="24"/>
          <w:szCs w:val="24"/>
          <w:lang w:val="en-US"/>
        </w:rPr>
        <w:tab/>
      </w:r>
      <w:r w:rsidR="00FB3301">
        <w:rPr>
          <w:noProof/>
        </w:rPr>
        <w:t>DST increasing alerts</w:t>
      </w:r>
      <w:r w:rsidR="00FB3301">
        <w:rPr>
          <w:noProof/>
        </w:rPr>
        <w:tab/>
      </w:r>
      <w:r w:rsidR="00FB3301">
        <w:rPr>
          <w:noProof/>
        </w:rPr>
        <w:fldChar w:fldCharType="begin"/>
      </w:r>
      <w:r w:rsidR="00FB3301">
        <w:rPr>
          <w:noProof/>
        </w:rPr>
        <w:instrText xml:space="preserve"> PAGEREF _Toc452276593 \h </w:instrText>
      </w:r>
      <w:r w:rsidR="00FB3301">
        <w:rPr>
          <w:noProof/>
        </w:rPr>
      </w:r>
      <w:r w:rsidR="00FB3301">
        <w:rPr>
          <w:noProof/>
        </w:rPr>
        <w:fldChar w:fldCharType="separate"/>
      </w:r>
      <w:r w:rsidR="00FB3301">
        <w:rPr>
          <w:noProof/>
        </w:rPr>
        <w:t>4</w:t>
      </w:r>
      <w:r w:rsidR="00FB3301">
        <w:rPr>
          <w:noProof/>
        </w:rPr>
        <w:fldChar w:fldCharType="end"/>
      </w:r>
    </w:p>
    <w:p w14:paraId="007D0690" w14:textId="4CBDC38E" w:rsidR="00B07717" w:rsidRPr="00871309" w:rsidRDefault="00923B4D" w:rsidP="00916B68">
      <w:pPr>
        <w:pStyle w:val="TableofFigures"/>
      </w:pPr>
      <w:r w:rsidRPr="00871309">
        <w:fldChar w:fldCharType="end"/>
      </w:r>
    </w:p>
    <w:p w14:paraId="4397F051" w14:textId="77777777" w:rsidR="00EB6F3C" w:rsidRPr="00871309" w:rsidRDefault="00EB6F3C" w:rsidP="003274DB"/>
    <w:p w14:paraId="3D30231C" w14:textId="77777777" w:rsidR="00790277" w:rsidRPr="00871309" w:rsidRDefault="00790277" w:rsidP="003274DB">
      <w:pPr>
        <w:sectPr w:rsidR="00790277" w:rsidRPr="00871309" w:rsidSect="00C716E5">
          <w:headerReference w:type="default" r:id="rId18"/>
          <w:headerReference w:type="first" r:id="rId19"/>
          <w:footerReference w:type="first" r:id="rId20"/>
          <w:pgSz w:w="11906" w:h="16838" w:code="9"/>
          <w:pgMar w:top="567" w:right="794" w:bottom="567" w:left="907" w:header="850" w:footer="567" w:gutter="0"/>
          <w:cols w:space="708"/>
          <w:titlePg/>
          <w:docGrid w:linePitch="360"/>
        </w:sectPr>
      </w:pPr>
    </w:p>
    <w:p w14:paraId="797AEACC" w14:textId="003E9CF1" w:rsidR="004944C8" w:rsidRPr="00871309" w:rsidRDefault="00EA34EE" w:rsidP="00DE2814">
      <w:pPr>
        <w:pStyle w:val="Heading1"/>
      </w:pPr>
      <w:bookmarkStart w:id="2" w:name="_Toc462405207"/>
      <w:r w:rsidRPr="00871309">
        <w:t>INTRODUCTION</w:t>
      </w:r>
      <w:bookmarkEnd w:id="2"/>
    </w:p>
    <w:p w14:paraId="7B8E9F9F" w14:textId="77777777" w:rsidR="004944C8" w:rsidRPr="00871309" w:rsidRDefault="004944C8" w:rsidP="004944C8">
      <w:pPr>
        <w:pStyle w:val="Heading1separatationline"/>
      </w:pPr>
    </w:p>
    <w:p w14:paraId="21AE7E2D" w14:textId="4E28A910" w:rsidR="00EA34EE" w:rsidRPr="00871309" w:rsidRDefault="00EA34EE" w:rsidP="00EA34EE">
      <w:pPr>
        <w:pStyle w:val="BodyText"/>
      </w:pPr>
      <w:r w:rsidRPr="00871309">
        <w:t>According to IMO Resolution A.857(20)</w:t>
      </w:r>
      <w:r w:rsidRPr="00871309">
        <w:rPr>
          <w:rFonts w:hint="eastAsia"/>
        </w:rPr>
        <w:t xml:space="preserve"> </w:t>
      </w:r>
      <w:r w:rsidRPr="00871309">
        <w:t>Vessel Traffic Services are implemented to improve the safety and efficiency of vessel traffic and to protect the marine environment.  The service should have the capability to interact with the traffic and to respond to traffic situations developing in the VTS area.</w:t>
      </w:r>
    </w:p>
    <w:p w14:paraId="3E2B41CA" w14:textId="69FC256C" w:rsidR="00EA34EE" w:rsidRPr="00871309" w:rsidRDefault="00EA34EE" w:rsidP="00EA34EE">
      <w:pPr>
        <w:pStyle w:val="BodyText"/>
      </w:pPr>
      <w:r w:rsidRPr="00871309">
        <w:t>Decision support is a way to help VTS personnel make decisions in routine or non-routine situations.  It is especially useful for VTS personnel facing decisions about developing situations or emergency situations.</w:t>
      </w:r>
    </w:p>
    <w:p w14:paraId="1DFC2C01" w14:textId="72892AB2" w:rsidR="00EA34EE" w:rsidRDefault="00EA34EE" w:rsidP="00EA34EE">
      <w:pPr>
        <w:pStyle w:val="BodyText"/>
        <w:rPr>
          <w:ins w:id="3" w:author="Heidi Clevett" w:date="2020-10-02T09:05:00Z"/>
        </w:rPr>
      </w:pPr>
      <w:r w:rsidRPr="00871309">
        <w:t xml:space="preserve">Decision Support Tools (DST) are used in VTS centres to enhance situation awareness by assisting VTS personnel.  These tools can assist VTS personnel decision making activities at </w:t>
      </w:r>
      <w:commentRangeStart w:id="4"/>
      <w:r w:rsidRPr="00871309">
        <w:t>operational,</w:t>
      </w:r>
      <w:r w:rsidR="00D56D5A">
        <w:t xml:space="preserve"> tactical and strategic levels</w:t>
      </w:r>
      <w:commentRangeEnd w:id="4"/>
      <w:r w:rsidR="00A64D55">
        <w:rPr>
          <w:rStyle w:val="CommentReference"/>
        </w:rPr>
        <w:commentReference w:id="4"/>
      </w:r>
      <w:r w:rsidR="00D56D5A">
        <w:t>.</w:t>
      </w:r>
    </w:p>
    <w:p w14:paraId="1337D8EA" w14:textId="2D908E58" w:rsidR="00937BF1" w:rsidDel="008F2304" w:rsidRDefault="00937BF1" w:rsidP="00EA34EE">
      <w:pPr>
        <w:pStyle w:val="BodyText"/>
        <w:rPr>
          <w:del w:id="5" w:author="Heidi Clevett" w:date="2020-10-02T10:32:00Z"/>
        </w:rPr>
      </w:pPr>
    </w:p>
    <w:p w14:paraId="4B3B7412" w14:textId="77777777" w:rsidR="008F2304" w:rsidRPr="008F2304" w:rsidRDefault="008F2304" w:rsidP="008F2304">
      <w:pPr>
        <w:pStyle w:val="BodyText"/>
        <w:rPr>
          <w:ins w:id="6" w:author="Heidi Clevett" w:date="2020-10-02T10:32:00Z"/>
        </w:rPr>
      </w:pPr>
      <w:ins w:id="7" w:author="Heidi Clevett" w:date="2020-10-02T10:32:00Z">
        <w:r w:rsidRPr="008F2304">
          <w:t>Operational Level</w:t>
        </w:r>
      </w:ins>
    </w:p>
    <w:p w14:paraId="42E0AA02" w14:textId="514EC1E4" w:rsidR="008F2304" w:rsidRPr="008F2304" w:rsidRDefault="008F2304" w:rsidP="008F2304">
      <w:pPr>
        <w:pStyle w:val="BodyText"/>
        <w:rPr>
          <w:ins w:id="8" w:author="Heidi Clevett" w:date="2020-10-02T10:32:00Z"/>
        </w:rPr>
      </w:pPr>
      <w:ins w:id="9" w:author="Heidi Clevett" w:date="2020-10-02T10:32:00Z">
        <w:r w:rsidRPr="008F2304">
          <w:t>The operational level corresponds to the real-time decision making by the VTS personnel</w:t>
        </w:r>
      </w:ins>
      <w:ins w:id="10" w:author="Heidi Clevett" w:date="2020-10-05T14:39:00Z">
        <w:r w:rsidR="00967A95">
          <w:t xml:space="preserve"> on warnings and alarms</w:t>
        </w:r>
      </w:ins>
      <w:ins w:id="11" w:author="Heidi Clevett" w:date="2020-10-02T10:32:00Z">
        <w:r w:rsidRPr="008F2304">
          <w:t xml:space="preserve">. This level can support the execution of day to day tasks.  </w:t>
        </w:r>
      </w:ins>
    </w:p>
    <w:p w14:paraId="3FE6F5E7" w14:textId="77777777" w:rsidR="008F2304" w:rsidRPr="008F2304" w:rsidRDefault="008F2304" w:rsidP="008F2304">
      <w:pPr>
        <w:pStyle w:val="BodyText"/>
        <w:rPr>
          <w:ins w:id="12" w:author="Heidi Clevett" w:date="2020-10-02T10:32:00Z"/>
        </w:rPr>
      </w:pPr>
    </w:p>
    <w:p w14:paraId="1A747D55" w14:textId="77777777" w:rsidR="008F2304" w:rsidRPr="008F2304" w:rsidRDefault="008F2304" w:rsidP="008F2304">
      <w:pPr>
        <w:pStyle w:val="BodyText"/>
        <w:rPr>
          <w:ins w:id="13" w:author="Heidi Clevett" w:date="2020-10-02T10:32:00Z"/>
        </w:rPr>
      </w:pPr>
      <w:ins w:id="14" w:author="Heidi Clevett" w:date="2020-10-02T10:32:00Z">
        <w:r w:rsidRPr="008F2304">
          <w:t xml:space="preserve">Tactical Level </w:t>
        </w:r>
      </w:ins>
    </w:p>
    <w:p w14:paraId="01F8D443" w14:textId="77C318F6" w:rsidR="008F2304" w:rsidRPr="008F2304" w:rsidRDefault="008F2304" w:rsidP="008F2304">
      <w:pPr>
        <w:pStyle w:val="BodyText"/>
        <w:rPr>
          <w:ins w:id="15" w:author="Heidi Clevett" w:date="2020-10-02T10:32:00Z"/>
        </w:rPr>
      </w:pPr>
      <w:ins w:id="16" w:author="Heidi Clevett" w:date="2020-10-02T10:32:00Z">
        <w:r w:rsidRPr="008F2304">
          <w:t>The tactical level corresponds to the near real-time decision making by the VTS personnel. This level can support the short-range planning process with oversight of the delivery of operations</w:t>
        </w:r>
      </w:ins>
      <w:ins w:id="17" w:author="Heidi Clevett" w:date="2020-10-05T14:39:00Z">
        <w:r w:rsidR="00967A95">
          <w:t xml:space="preserve"> and actions on cautions</w:t>
        </w:r>
      </w:ins>
      <w:ins w:id="18" w:author="Heidi Clevett" w:date="2020-10-02T10:32:00Z">
        <w:r w:rsidRPr="008F2304">
          <w:t xml:space="preserve">. </w:t>
        </w:r>
      </w:ins>
    </w:p>
    <w:p w14:paraId="41F3D286" w14:textId="77777777" w:rsidR="008F2304" w:rsidRPr="008F2304" w:rsidRDefault="008F2304" w:rsidP="008F2304">
      <w:pPr>
        <w:pStyle w:val="BodyText"/>
        <w:rPr>
          <w:ins w:id="19" w:author="Heidi Clevett" w:date="2020-10-02T10:32:00Z"/>
        </w:rPr>
      </w:pPr>
    </w:p>
    <w:p w14:paraId="41E043C3" w14:textId="77777777" w:rsidR="008F2304" w:rsidRPr="008F2304" w:rsidRDefault="008F2304" w:rsidP="008F2304">
      <w:pPr>
        <w:pStyle w:val="BodyText"/>
        <w:rPr>
          <w:ins w:id="20" w:author="Heidi Clevett" w:date="2020-10-02T10:32:00Z"/>
        </w:rPr>
      </w:pPr>
      <w:ins w:id="21" w:author="Heidi Clevett" w:date="2020-10-02T10:32:00Z">
        <w:r w:rsidRPr="008F2304">
          <w:t>Strategic Level</w:t>
        </w:r>
      </w:ins>
    </w:p>
    <w:p w14:paraId="53945B97" w14:textId="7DBDF019" w:rsidR="008F2304" w:rsidRPr="008F2304" w:rsidRDefault="008F2304" w:rsidP="008F2304">
      <w:pPr>
        <w:pStyle w:val="BodyText"/>
        <w:rPr>
          <w:ins w:id="22" w:author="Heidi Clevett" w:date="2020-10-02T10:32:00Z"/>
        </w:rPr>
      </w:pPr>
      <w:ins w:id="23" w:author="Heidi Clevett" w:date="2020-10-02T10:32:00Z">
        <w:r w:rsidRPr="008F2304">
          <w:t>The strategic level corresponds to decisions which have a long-term impact for the VTS personnel. This level can support the preparation of VTS personnel to ensure the adequacy of VTS procedures</w:t>
        </w:r>
      </w:ins>
      <w:ins w:id="24" w:author="Heidi Clevett" w:date="2020-10-05T14:39:00Z">
        <w:r w:rsidR="00967A95">
          <w:t xml:space="preserve"> and permission </w:t>
        </w:r>
      </w:ins>
      <w:ins w:id="25" w:author="Heidi Clevett" w:date="2020-10-05T14:40:00Z">
        <w:r w:rsidR="00967A95">
          <w:t>to enter the VTS area</w:t>
        </w:r>
      </w:ins>
      <w:ins w:id="26" w:author="Heidi Clevett" w:date="2020-10-02T10:32:00Z">
        <w:r w:rsidRPr="008F2304">
          <w:t xml:space="preserve">. </w:t>
        </w:r>
      </w:ins>
    </w:p>
    <w:p w14:paraId="1DB181B0" w14:textId="1CC9385D" w:rsidR="008F2304" w:rsidRDefault="008F2304" w:rsidP="00EA34EE">
      <w:pPr>
        <w:pStyle w:val="BodyText"/>
        <w:rPr>
          <w:ins w:id="27" w:author="Heidi Clevett" w:date="2020-10-02T10:32:00Z"/>
        </w:rPr>
      </w:pPr>
    </w:p>
    <w:p w14:paraId="6E8405AC" w14:textId="77777777" w:rsidR="008F2304" w:rsidRPr="00871309" w:rsidRDefault="008F2304" w:rsidP="00EA34EE">
      <w:pPr>
        <w:pStyle w:val="BodyText"/>
        <w:rPr>
          <w:ins w:id="28" w:author="Heidi Clevett" w:date="2020-10-02T10:32:00Z"/>
        </w:rPr>
      </w:pPr>
    </w:p>
    <w:p w14:paraId="6E30D5B0" w14:textId="77777777" w:rsidR="00EA34EE" w:rsidRPr="00871309" w:rsidRDefault="00EA34EE" w:rsidP="00EA34EE">
      <w:pPr>
        <w:pStyle w:val="Heading2"/>
      </w:pPr>
      <w:bookmarkStart w:id="29" w:name="_Toc367195545"/>
      <w:bookmarkStart w:id="30" w:name="_Toc367195546"/>
      <w:bookmarkStart w:id="31" w:name="_Toc367195547"/>
      <w:bookmarkStart w:id="32" w:name="_Toc367195548"/>
      <w:bookmarkStart w:id="33" w:name="_Toc367195549"/>
      <w:bookmarkStart w:id="34" w:name="_Toc367195550"/>
      <w:bookmarkStart w:id="35" w:name="_Toc367195551"/>
      <w:bookmarkStart w:id="36" w:name="_Toc367195552"/>
      <w:bookmarkStart w:id="37" w:name="_Toc367195554"/>
      <w:bookmarkStart w:id="38" w:name="_Toc367195556"/>
      <w:bookmarkStart w:id="39" w:name="_Toc367195558"/>
      <w:bookmarkStart w:id="40" w:name="_Toc367195559"/>
      <w:bookmarkStart w:id="41" w:name="_Toc367195561"/>
      <w:bookmarkStart w:id="42" w:name="_Toc206487720"/>
      <w:bookmarkStart w:id="43" w:name="_Toc208457821"/>
      <w:bookmarkStart w:id="44" w:name="_Toc401745238"/>
      <w:bookmarkStart w:id="45" w:name="_Toc462405208"/>
      <w:bookmarkEnd w:id="29"/>
      <w:bookmarkEnd w:id="30"/>
      <w:bookmarkEnd w:id="31"/>
      <w:bookmarkEnd w:id="32"/>
      <w:bookmarkEnd w:id="33"/>
      <w:bookmarkEnd w:id="34"/>
      <w:bookmarkEnd w:id="35"/>
      <w:bookmarkEnd w:id="36"/>
      <w:bookmarkEnd w:id="37"/>
      <w:bookmarkEnd w:id="38"/>
      <w:bookmarkEnd w:id="39"/>
      <w:bookmarkEnd w:id="40"/>
      <w:bookmarkEnd w:id="41"/>
      <w:r w:rsidRPr="00871309">
        <w:t>O</w:t>
      </w:r>
      <w:commentRangeStart w:id="46"/>
      <w:r w:rsidRPr="00871309">
        <w:t>bjectiv</w:t>
      </w:r>
      <w:commentRangeEnd w:id="46"/>
      <w:r w:rsidR="008F15C9">
        <w:rPr>
          <w:rStyle w:val="CommentReference"/>
          <w:rFonts w:asciiTheme="minorHAnsi" w:eastAsiaTheme="minorHAnsi" w:hAnsiTheme="minorHAnsi" w:cstheme="minorBidi"/>
          <w:b w:val="0"/>
          <w:bCs w:val="0"/>
          <w:caps w:val="0"/>
          <w:color w:val="auto"/>
        </w:rPr>
        <w:commentReference w:id="46"/>
      </w:r>
      <w:r w:rsidRPr="00871309">
        <w:t>e</w:t>
      </w:r>
      <w:bookmarkEnd w:id="42"/>
      <w:bookmarkEnd w:id="43"/>
      <w:bookmarkEnd w:id="44"/>
      <w:bookmarkEnd w:id="45"/>
    </w:p>
    <w:p w14:paraId="31448089" w14:textId="77777777" w:rsidR="00EA34EE" w:rsidRPr="00871309" w:rsidRDefault="00EA34EE" w:rsidP="00EA34EE">
      <w:pPr>
        <w:pStyle w:val="Heading2separationline"/>
      </w:pPr>
    </w:p>
    <w:p w14:paraId="6282AB09" w14:textId="77777777" w:rsidR="00EA34EE" w:rsidRPr="00871309" w:rsidRDefault="00EA34EE" w:rsidP="00EA34EE">
      <w:pPr>
        <w:pStyle w:val="BodyText"/>
      </w:pPr>
      <w:r w:rsidRPr="00871309">
        <w:t>The aim of this document is to give guidance on the use of decision support tools for VTS personnel when considering decisions on evolving or emergency situations in a harmonised way.</w:t>
      </w:r>
    </w:p>
    <w:p w14:paraId="3BB5DE3D" w14:textId="5AC47DD7" w:rsidR="00CD348B" w:rsidRPr="00871309" w:rsidRDefault="00286D73" w:rsidP="00CD348B">
      <w:pPr>
        <w:pStyle w:val="Heading1"/>
        <w:rPr>
          <w:caps w:val="0"/>
        </w:rPr>
      </w:pPr>
      <w:bookmarkStart w:id="47" w:name="_Toc367195568"/>
      <w:bookmarkStart w:id="48" w:name="_Toc401745240"/>
      <w:bookmarkStart w:id="49" w:name="_Toc462405209"/>
      <w:bookmarkEnd w:id="47"/>
      <w:r w:rsidRPr="00871309">
        <w:rPr>
          <w:caps w:val="0"/>
        </w:rPr>
        <w:t>UTILIZATION OF DECISION SUPPORT TOOLS</w:t>
      </w:r>
      <w:bookmarkEnd w:id="48"/>
      <w:bookmarkEnd w:id="49"/>
    </w:p>
    <w:p w14:paraId="64E81A61" w14:textId="77777777" w:rsidR="00CD348B" w:rsidRPr="00871309" w:rsidRDefault="00CD348B" w:rsidP="00CD348B">
      <w:pPr>
        <w:pStyle w:val="Heading1separatationline"/>
      </w:pPr>
    </w:p>
    <w:p w14:paraId="4B1BAD71" w14:textId="77777777" w:rsidR="00CD348B" w:rsidRPr="00871309" w:rsidRDefault="00CD348B" w:rsidP="00CD348B">
      <w:pPr>
        <w:pStyle w:val="Heading2"/>
      </w:pPr>
      <w:bookmarkStart w:id="50" w:name="_Toc401745241"/>
      <w:bookmarkStart w:id="51" w:name="_Toc462405210"/>
      <w:r w:rsidRPr="00871309">
        <w:t>General principles</w:t>
      </w:r>
      <w:bookmarkEnd w:id="50"/>
      <w:bookmarkEnd w:id="51"/>
    </w:p>
    <w:p w14:paraId="3748E676" w14:textId="77777777" w:rsidR="00CD348B" w:rsidRPr="00871309" w:rsidRDefault="00CD348B" w:rsidP="00CD348B">
      <w:pPr>
        <w:pStyle w:val="Heading2separationline"/>
      </w:pPr>
    </w:p>
    <w:p w14:paraId="7FD99560" w14:textId="74BCF361" w:rsidR="00CD348B" w:rsidRPr="00871309" w:rsidRDefault="00CD348B" w:rsidP="00CD348B">
      <w:pPr>
        <w:pStyle w:val="BodyText"/>
      </w:pPr>
      <w:r w:rsidRPr="00871309">
        <w:t xml:space="preserve">The use of DST may differ depending on the needs and services of the VTS. In order to assist VTS personnel fulfilling their tasks </w:t>
      </w:r>
      <w:commentRangeStart w:id="52"/>
      <w:r w:rsidRPr="00640AD1">
        <w:rPr>
          <w:highlight w:val="yellow"/>
          <w:rPrChange w:id="53" w:author="Heidi Clevett" w:date="2020-09-29T09:27:00Z">
            <w:rPr/>
          </w:rPrChange>
        </w:rPr>
        <w:t>(</w:t>
      </w:r>
      <w:del w:id="54" w:author="Heidi Clevett" w:date="2020-10-02T09:04:00Z">
        <w:r w:rsidRPr="00640AD1" w:rsidDel="00937BF1">
          <w:rPr>
            <w:highlight w:val="yellow"/>
            <w:rPrChange w:id="55" w:author="Heidi Clevett" w:date="2020-09-29T09:27:00Z">
              <w:rPr/>
            </w:rPrChange>
          </w:rPr>
          <w:delText>INS, TOS and NA</w:delText>
        </w:r>
      </w:del>
      <w:ins w:id="56" w:author="Heidi Clevett" w:date="2020-10-02T09:04:00Z">
        <w:r w:rsidR="00937BF1">
          <w:rPr>
            <w:highlight w:val="yellow"/>
          </w:rPr>
          <w:t>operational, tactical and strategic</w:t>
        </w:r>
      </w:ins>
      <w:del w:id="57" w:author="Heidi Clevett" w:date="2020-10-02T09:04:00Z">
        <w:r w:rsidRPr="00640AD1" w:rsidDel="00937BF1">
          <w:rPr>
            <w:highlight w:val="yellow"/>
            <w:rPrChange w:id="58" w:author="Heidi Clevett" w:date="2020-09-29T09:27:00Z">
              <w:rPr/>
            </w:rPrChange>
          </w:rPr>
          <w:delText>S</w:delText>
        </w:r>
      </w:del>
      <w:r w:rsidRPr="00640AD1">
        <w:rPr>
          <w:highlight w:val="yellow"/>
          <w:rPrChange w:id="59" w:author="Heidi Clevett" w:date="2020-09-29T09:27:00Z">
            <w:rPr/>
          </w:rPrChange>
        </w:rPr>
        <w:t>)</w:t>
      </w:r>
      <w:commentRangeEnd w:id="52"/>
      <w:r w:rsidR="00640AD1">
        <w:rPr>
          <w:rStyle w:val="CommentReference"/>
        </w:rPr>
        <w:commentReference w:id="52"/>
      </w:r>
      <w:r w:rsidRPr="00871309">
        <w:t xml:space="preserve"> in a specific context, some DST may require user input such as the vessel(s) concerned or the area supervised.  In other cases, some tools are working permanently in a self-contained way and should inform the VTS personnel </w:t>
      </w:r>
      <w:commentRangeStart w:id="60"/>
      <w:r w:rsidRPr="00871309">
        <w:t>automatically.</w:t>
      </w:r>
      <w:commentRangeEnd w:id="60"/>
      <w:r w:rsidR="00640AD1">
        <w:rPr>
          <w:rStyle w:val="CommentReference"/>
        </w:rPr>
        <w:commentReference w:id="60"/>
      </w:r>
    </w:p>
    <w:p w14:paraId="59446F19" w14:textId="02BE13F0" w:rsidR="00CD348B" w:rsidRPr="00871309" w:rsidRDefault="00CD348B" w:rsidP="00CD348B">
      <w:pPr>
        <w:pStyle w:val="BodyText"/>
      </w:pPr>
      <w:r w:rsidRPr="00871309">
        <w:t>The operational procedures of the VTS should clarify the use of DST according to the local environment of the VTS area.</w:t>
      </w:r>
    </w:p>
    <w:p w14:paraId="540E1310" w14:textId="11DFD5BF" w:rsidR="00CD348B" w:rsidRDefault="00CD348B" w:rsidP="00CD348B">
      <w:pPr>
        <w:pStyle w:val="BodyText"/>
        <w:rPr>
          <w:ins w:id="61" w:author="Heidi Clevett" w:date="2020-10-05T12:35:00Z"/>
        </w:rPr>
      </w:pPr>
      <w:r w:rsidRPr="00871309">
        <w:t>The DST can be implemented during or after the establishment of VTS, and if necessary should be based on the outcome of a formal risk assessment.</w:t>
      </w:r>
    </w:p>
    <w:p w14:paraId="225901E4" w14:textId="77777777" w:rsidR="009A02D3" w:rsidRPr="00871309" w:rsidRDefault="009A02D3" w:rsidP="009A02D3">
      <w:pPr>
        <w:pStyle w:val="Heading2"/>
        <w:rPr>
          <w:moveTo w:id="62" w:author="Heidi Clevett" w:date="2020-10-05T12:35:00Z"/>
        </w:rPr>
      </w:pPr>
      <w:moveToRangeStart w:id="63" w:author="Heidi Clevett" w:date="2020-10-05T12:35:00Z" w:name="move52793774"/>
      <w:commentRangeStart w:id="64"/>
      <w:moveTo w:id="65" w:author="Heidi Clevett" w:date="2020-10-05T12:35:00Z">
        <w:r w:rsidRPr="00871309">
          <w:t>Types</w:t>
        </w:r>
        <w:commentRangeEnd w:id="64"/>
        <w:r>
          <w:rPr>
            <w:rStyle w:val="CommentReference"/>
            <w:rFonts w:asciiTheme="minorHAnsi" w:eastAsiaTheme="minorHAnsi" w:hAnsiTheme="minorHAnsi" w:cstheme="minorBidi"/>
            <w:b w:val="0"/>
            <w:bCs w:val="0"/>
            <w:caps w:val="0"/>
            <w:color w:val="auto"/>
          </w:rPr>
          <w:commentReference w:id="64"/>
        </w:r>
        <w:r w:rsidRPr="00871309">
          <w:t xml:space="preserve"> of decision support tools</w:t>
        </w:r>
      </w:moveTo>
    </w:p>
    <w:moveToRangeEnd w:id="63"/>
    <w:p w14:paraId="5317ADA4" w14:textId="77777777" w:rsidR="009A02D3" w:rsidRDefault="009A02D3" w:rsidP="00CD348B">
      <w:pPr>
        <w:pStyle w:val="BodyText"/>
        <w:rPr>
          <w:ins w:id="66" w:author="Heidi Clevett" w:date="2020-10-05T12:35:00Z"/>
        </w:rPr>
      </w:pPr>
    </w:p>
    <w:p w14:paraId="09E3372F" w14:textId="77777777" w:rsidR="009A02D3" w:rsidRPr="009A02D3" w:rsidRDefault="009A02D3" w:rsidP="009A02D3">
      <w:pPr>
        <w:pStyle w:val="BodyText"/>
        <w:rPr>
          <w:ins w:id="67" w:author="Heidi Clevett" w:date="2020-10-05T12:35:00Z"/>
        </w:rPr>
      </w:pPr>
      <w:ins w:id="68" w:author="Heidi Clevett" w:date="2020-10-05T12:35:00Z">
        <w:r w:rsidRPr="009A02D3">
          <w:t>Depending on the relationship between the DST and the decision-maker, a DST can be classified as passive, active, or cooperative.</w:t>
        </w:r>
      </w:ins>
    </w:p>
    <w:p w14:paraId="6CC8C53D" w14:textId="77777777" w:rsidR="009A02D3" w:rsidRPr="009A02D3" w:rsidRDefault="009A02D3" w:rsidP="009A02D3">
      <w:pPr>
        <w:pStyle w:val="BodyText"/>
        <w:rPr>
          <w:ins w:id="69" w:author="Heidi Clevett" w:date="2020-10-05T12:35:00Z"/>
        </w:rPr>
      </w:pPr>
      <w:ins w:id="70" w:author="Heidi Clevett" w:date="2020-10-05T12:35:00Z">
        <w:r w:rsidRPr="009A02D3">
          <w:t>Whatever type of DST is used, the final decision is always at the discretion of the decision-maker according to the relevant VTS operational procedures.</w:t>
        </w:r>
      </w:ins>
    </w:p>
    <w:p w14:paraId="6D4393B8" w14:textId="0E3CA37C" w:rsidR="009A02D3" w:rsidRPr="009A02D3" w:rsidRDefault="00AE3C4D" w:rsidP="009A02D3">
      <w:pPr>
        <w:pStyle w:val="BodyText"/>
        <w:numPr>
          <w:ilvl w:val="2"/>
          <w:numId w:val="15"/>
        </w:numPr>
        <w:rPr>
          <w:ins w:id="71" w:author="Heidi Clevett" w:date="2020-10-05T12:35:00Z"/>
          <w:b/>
          <w:bCs/>
        </w:rPr>
      </w:pPr>
      <w:ins w:id="72" w:author="Bogaert Els" w:date="2020-10-09T13:11:00Z">
        <w:r>
          <w:rPr>
            <w:b/>
            <w:bCs/>
          </w:rPr>
          <w:t xml:space="preserve">Alerting </w:t>
        </w:r>
      </w:ins>
      <w:commentRangeStart w:id="73"/>
      <w:ins w:id="74" w:author="Heidi Clevett" w:date="2020-10-05T12:35:00Z">
        <w:del w:id="75" w:author="Bogaert Els" w:date="2020-10-09T13:10:00Z">
          <w:r w:rsidR="009A02D3" w:rsidRPr="009A02D3" w:rsidDel="00AE3C4D">
            <w:rPr>
              <w:b/>
              <w:bCs/>
            </w:rPr>
            <w:delText>Passive</w:delText>
          </w:r>
        </w:del>
      </w:ins>
      <w:commentRangeEnd w:id="73"/>
      <w:del w:id="76" w:author="Bogaert Els" w:date="2020-10-09T13:10:00Z">
        <w:r w:rsidDel="00AE3C4D">
          <w:rPr>
            <w:rStyle w:val="CommentReference"/>
          </w:rPr>
          <w:commentReference w:id="73"/>
        </w:r>
      </w:del>
      <w:ins w:id="77" w:author="Heidi Clevett" w:date="2020-10-05T12:35:00Z">
        <w:del w:id="78" w:author="Bogaert Els" w:date="2020-10-09T13:11:00Z">
          <w:r w:rsidR="009A02D3" w:rsidRPr="009A02D3" w:rsidDel="00AE3C4D">
            <w:rPr>
              <w:b/>
              <w:bCs/>
            </w:rPr>
            <w:delText xml:space="preserve"> </w:delText>
          </w:r>
        </w:del>
        <w:r w:rsidR="009A02D3" w:rsidRPr="009A02D3">
          <w:rPr>
            <w:b/>
            <w:bCs/>
          </w:rPr>
          <w:t>decision support tool</w:t>
        </w:r>
      </w:ins>
    </w:p>
    <w:p w14:paraId="5486DCAC" w14:textId="72676C9B" w:rsidR="009A02D3" w:rsidRPr="009A02D3" w:rsidRDefault="009A02D3" w:rsidP="009A02D3">
      <w:pPr>
        <w:pStyle w:val="BodyText"/>
        <w:rPr>
          <w:ins w:id="79" w:author="Heidi Clevett" w:date="2020-10-05T12:35:00Z"/>
        </w:rPr>
      </w:pPr>
      <w:ins w:id="80" w:author="Heidi Clevett" w:date="2020-10-05T12:35:00Z">
        <w:r w:rsidRPr="009A02D3">
          <w:t>A</w:t>
        </w:r>
      </w:ins>
      <w:ins w:id="81" w:author="Bogaert Els" w:date="2020-10-09T13:12:00Z">
        <w:r w:rsidR="00AE3C4D">
          <w:t>n</w:t>
        </w:r>
      </w:ins>
      <w:ins w:id="82" w:author="Heidi Clevett" w:date="2020-10-05T12:35:00Z">
        <w:r w:rsidRPr="009A02D3">
          <w:t xml:space="preserve"> </w:t>
        </w:r>
        <w:del w:id="83" w:author="Bogaert Els" w:date="2020-10-09T13:09:00Z">
          <w:r w:rsidRPr="009A02D3" w:rsidDel="00AE3C4D">
            <w:delText>passive</w:delText>
          </w:r>
        </w:del>
      </w:ins>
      <w:ins w:id="84" w:author="Bogaert Els" w:date="2020-10-09T13:11:00Z">
        <w:r w:rsidR="00AE3C4D">
          <w:t>alerting</w:t>
        </w:r>
      </w:ins>
      <w:ins w:id="85" w:author="Heidi Clevett" w:date="2020-10-05T12:35:00Z">
        <w:r w:rsidRPr="009A02D3">
          <w:t xml:space="preserve"> DST is the most common type available in VTS centres. Such a tool is generally used for generating alerts. </w:t>
        </w:r>
      </w:ins>
    </w:p>
    <w:p w14:paraId="54CCA2CD" w14:textId="77777777" w:rsidR="009A02D3" w:rsidRPr="009A02D3" w:rsidRDefault="009A02D3" w:rsidP="009A02D3">
      <w:pPr>
        <w:pStyle w:val="BodyText"/>
        <w:rPr>
          <w:ins w:id="86" w:author="Heidi Clevett" w:date="2020-10-05T12:35:00Z"/>
          <w:b/>
          <w:i/>
        </w:rPr>
      </w:pPr>
      <w:ins w:id="87" w:author="Heidi Clevett" w:date="2020-10-05T12:35:00Z">
        <w:r w:rsidRPr="009A02D3">
          <w:rPr>
            <w:b/>
            <w:i/>
          </w:rPr>
          <w:t>Example of shallow water alert</w:t>
        </w:r>
      </w:ins>
    </w:p>
    <w:p w14:paraId="498E7707" w14:textId="0045AD02" w:rsidR="009A02D3" w:rsidRPr="009A02D3" w:rsidRDefault="009A02D3" w:rsidP="009A02D3">
      <w:pPr>
        <w:pStyle w:val="BodyText"/>
        <w:rPr>
          <w:ins w:id="88" w:author="Heidi Clevett" w:date="2020-10-05T12:35:00Z"/>
        </w:rPr>
      </w:pPr>
      <w:ins w:id="89" w:author="Heidi Clevett" w:date="2020-10-05T12:35:00Z">
        <w:r w:rsidRPr="009A02D3">
          <w:t>A</w:t>
        </w:r>
      </w:ins>
      <w:ins w:id="90" w:author="Bogaert Els" w:date="2020-10-09T13:13:00Z">
        <w:r w:rsidR="00AE3C4D">
          <w:t>n</w:t>
        </w:r>
      </w:ins>
      <w:ins w:id="91" w:author="Heidi Clevett" w:date="2020-10-05T12:35:00Z">
        <w:r w:rsidRPr="009A02D3">
          <w:t xml:space="preserve"> </w:t>
        </w:r>
        <w:del w:id="92" w:author="Bogaert Els" w:date="2020-10-09T13:13:00Z">
          <w:r w:rsidRPr="009A02D3" w:rsidDel="00AE3C4D">
            <w:delText>passive</w:delText>
          </w:r>
        </w:del>
      </w:ins>
      <w:ins w:id="93" w:author="Bogaert Els" w:date="2020-10-09T13:13:00Z">
        <w:r w:rsidR="00AE3C4D">
          <w:t>alerting</w:t>
        </w:r>
      </w:ins>
      <w:ins w:id="94" w:author="Heidi Clevett" w:date="2020-10-05T12:35:00Z">
        <w:r w:rsidRPr="009A02D3">
          <w:t xml:space="preserve"> DST </w:t>
        </w:r>
        <w:del w:id="95" w:author="Bogaert Els" w:date="2020-10-09T13:19:00Z">
          <w:r w:rsidRPr="009A02D3" w:rsidDel="00DD5DEB">
            <w:delText>shall</w:delText>
          </w:r>
        </w:del>
      </w:ins>
      <w:ins w:id="96" w:author="Bogaert Els" w:date="2020-10-09T13:19:00Z">
        <w:r w:rsidR="00DD5DEB">
          <w:t>will</w:t>
        </w:r>
      </w:ins>
      <w:ins w:id="97" w:author="Bogaert Els" w:date="2020-10-09T13:27:00Z">
        <w:r w:rsidR="00DD5DEB">
          <w:t xml:space="preserve"> provide a warning by</w:t>
        </w:r>
      </w:ins>
      <w:ins w:id="98" w:author="Heidi Clevett" w:date="2020-10-05T12:35:00Z">
        <w:r w:rsidRPr="009A02D3">
          <w:t xml:space="preserve"> rais</w:t>
        </w:r>
      </w:ins>
      <w:ins w:id="99" w:author="Bogaert Els" w:date="2020-10-09T13:27:00Z">
        <w:r w:rsidR="00DD5DEB">
          <w:t>ing</w:t>
        </w:r>
      </w:ins>
      <w:ins w:id="100" w:author="Heidi Clevett" w:date="2020-10-05T12:35:00Z">
        <w:del w:id="101" w:author="Bogaert Els" w:date="2020-10-09T13:27:00Z">
          <w:r w:rsidRPr="009A02D3" w:rsidDel="00DD5DEB">
            <w:delText>e</w:delText>
          </w:r>
        </w:del>
        <w:r w:rsidRPr="009A02D3">
          <w:t xml:space="preserve"> a visible and/or audible indication whenever a vessel is heading to shallow water and action is required.</w:t>
        </w:r>
      </w:ins>
    </w:p>
    <w:p w14:paraId="7979183D" w14:textId="31C4284C" w:rsidR="009A02D3" w:rsidRPr="009A02D3" w:rsidRDefault="009A02D3" w:rsidP="009A02D3">
      <w:pPr>
        <w:pStyle w:val="BodyText"/>
        <w:numPr>
          <w:ilvl w:val="2"/>
          <w:numId w:val="15"/>
        </w:numPr>
        <w:rPr>
          <w:ins w:id="102" w:author="Heidi Clevett" w:date="2020-10-05T12:35:00Z"/>
          <w:b/>
          <w:bCs/>
        </w:rPr>
      </w:pPr>
      <w:commentRangeStart w:id="103"/>
      <w:ins w:id="104" w:author="Heidi Clevett" w:date="2020-10-05T12:35:00Z">
        <w:del w:id="105" w:author="Bogaert Els" w:date="2020-10-09T13:11:00Z">
          <w:r w:rsidRPr="009A02D3" w:rsidDel="00AE3C4D">
            <w:rPr>
              <w:b/>
              <w:bCs/>
            </w:rPr>
            <w:delText>Active</w:delText>
          </w:r>
        </w:del>
      </w:ins>
      <w:commentRangeEnd w:id="103"/>
      <w:del w:id="106" w:author="Bogaert Els" w:date="2020-10-09T13:11:00Z">
        <w:r w:rsidR="00AE3C4D" w:rsidDel="00AE3C4D">
          <w:rPr>
            <w:rStyle w:val="CommentReference"/>
          </w:rPr>
          <w:commentReference w:id="103"/>
        </w:r>
      </w:del>
      <w:ins w:id="107" w:author="Bogaert Els" w:date="2020-10-09T13:11:00Z">
        <w:r w:rsidR="00AE3C4D">
          <w:rPr>
            <w:b/>
            <w:bCs/>
          </w:rPr>
          <w:t>Advisory</w:t>
        </w:r>
      </w:ins>
      <w:ins w:id="108" w:author="Heidi Clevett" w:date="2020-10-05T12:35:00Z">
        <w:r w:rsidRPr="009A02D3">
          <w:rPr>
            <w:b/>
            <w:bCs/>
          </w:rPr>
          <w:t xml:space="preserve"> DST</w:t>
        </w:r>
      </w:ins>
    </w:p>
    <w:p w14:paraId="35A3CE0D" w14:textId="01DB7ACD" w:rsidR="009A02D3" w:rsidRPr="009A02D3" w:rsidRDefault="009A02D3" w:rsidP="009A02D3">
      <w:pPr>
        <w:pStyle w:val="BodyText"/>
        <w:rPr>
          <w:ins w:id="109" w:author="Heidi Clevett" w:date="2020-10-05T12:35:00Z"/>
        </w:rPr>
      </w:pPr>
      <w:ins w:id="110" w:author="Heidi Clevett" w:date="2020-10-05T12:35:00Z">
        <w:r w:rsidRPr="009A02D3">
          <w:t>In addition to the functions of a</w:t>
        </w:r>
      </w:ins>
      <w:ins w:id="111" w:author="Bogaert Els" w:date="2020-10-09T13:12:00Z">
        <w:r w:rsidR="00AE3C4D">
          <w:t>n</w:t>
        </w:r>
      </w:ins>
      <w:ins w:id="112" w:author="Heidi Clevett" w:date="2020-10-05T12:35:00Z">
        <w:r w:rsidRPr="009A02D3">
          <w:t xml:space="preserve"> </w:t>
        </w:r>
        <w:del w:id="113" w:author="Bogaert Els" w:date="2020-10-09T13:09:00Z">
          <w:r w:rsidRPr="009A02D3" w:rsidDel="00AE3C4D">
            <w:delText>passive</w:delText>
          </w:r>
        </w:del>
      </w:ins>
      <w:ins w:id="114" w:author="Bogaert Els" w:date="2020-10-09T13:11:00Z">
        <w:r w:rsidR="00AE3C4D">
          <w:t>alerting</w:t>
        </w:r>
      </w:ins>
      <w:ins w:id="115" w:author="Heidi Clevett" w:date="2020-10-05T12:35:00Z">
        <w:r w:rsidRPr="009A02D3">
          <w:t xml:space="preserve"> DST, an </w:t>
        </w:r>
        <w:del w:id="116" w:author="Bogaert Els" w:date="2020-10-09T13:11:00Z">
          <w:r w:rsidRPr="009A02D3" w:rsidDel="00AE3C4D">
            <w:delText>active</w:delText>
          </w:r>
        </w:del>
      </w:ins>
      <w:ins w:id="117" w:author="Bogaert Els" w:date="2020-10-09T13:11:00Z">
        <w:r w:rsidR="00AE3C4D">
          <w:t>advisory</w:t>
        </w:r>
      </w:ins>
      <w:ins w:id="118" w:author="Heidi Clevett" w:date="2020-10-05T12:35:00Z">
        <w:r w:rsidRPr="009A02D3">
          <w:t xml:space="preserve"> DST is able to provide potential solutions to the decision-maker.  These potential solutions may be derived from a list of pre-defined solutions that should comply with the relevant VTS operational procedures.</w:t>
        </w:r>
      </w:ins>
    </w:p>
    <w:p w14:paraId="6824A628" w14:textId="77777777" w:rsidR="009A02D3" w:rsidRPr="009A02D3" w:rsidRDefault="009A02D3" w:rsidP="009A02D3">
      <w:pPr>
        <w:pStyle w:val="BodyText"/>
        <w:rPr>
          <w:ins w:id="119" w:author="Heidi Clevett" w:date="2020-10-05T12:35:00Z"/>
          <w:b/>
          <w:i/>
        </w:rPr>
      </w:pPr>
      <w:ins w:id="120" w:author="Heidi Clevett" w:date="2020-10-05T12:35:00Z">
        <w:r w:rsidRPr="009A02D3">
          <w:rPr>
            <w:b/>
            <w:i/>
          </w:rPr>
          <w:t>Example of shallow water alert</w:t>
        </w:r>
      </w:ins>
    </w:p>
    <w:p w14:paraId="610739C6" w14:textId="2D70268E" w:rsidR="009A02D3" w:rsidRPr="009A02D3" w:rsidRDefault="009A02D3" w:rsidP="009A02D3">
      <w:pPr>
        <w:pStyle w:val="BodyText"/>
        <w:rPr>
          <w:ins w:id="121" w:author="Heidi Clevett" w:date="2020-10-05T12:35:00Z"/>
        </w:rPr>
      </w:pPr>
      <w:ins w:id="122" w:author="Heidi Clevett" w:date="2020-10-05T12:35:00Z">
        <w:r w:rsidRPr="009A02D3">
          <w:t xml:space="preserve">An </w:t>
        </w:r>
        <w:del w:id="123" w:author="Bogaert Els" w:date="2020-10-09T13:12:00Z">
          <w:r w:rsidRPr="009A02D3" w:rsidDel="00AE3C4D">
            <w:delText>active</w:delText>
          </w:r>
        </w:del>
      </w:ins>
      <w:ins w:id="124" w:author="Bogaert Els" w:date="2020-10-09T13:12:00Z">
        <w:r w:rsidR="00AE3C4D">
          <w:t>advisory</w:t>
        </w:r>
      </w:ins>
      <w:ins w:id="125" w:author="Heidi Clevett" w:date="2020-10-05T12:35:00Z">
        <w:r w:rsidRPr="009A02D3">
          <w:t xml:space="preserve"> DST </w:t>
        </w:r>
        <w:del w:id="126" w:author="Bogaert Els" w:date="2020-10-09T13:21:00Z">
          <w:r w:rsidRPr="009A02D3" w:rsidDel="00DD5DEB">
            <w:delText>shall</w:delText>
          </w:r>
        </w:del>
      </w:ins>
      <w:ins w:id="127" w:author="Bogaert Els" w:date="2020-10-09T13:21:00Z">
        <w:r w:rsidR="00DD5DEB">
          <w:t>will</w:t>
        </w:r>
      </w:ins>
      <w:ins w:id="128" w:author="Heidi Clevett" w:date="2020-10-05T12:35:00Z">
        <w:r w:rsidRPr="009A02D3">
          <w:t xml:space="preserve"> </w:t>
        </w:r>
      </w:ins>
      <w:ins w:id="129" w:author="Bogaert Els" w:date="2020-10-09T13:23:00Z">
        <w:r w:rsidR="00DD5DEB">
          <w:t xml:space="preserve"> provide a caution </w:t>
        </w:r>
      </w:ins>
      <w:ins w:id="130" w:author="Bogaert Els" w:date="2020-10-09T13:26:00Z">
        <w:r w:rsidR="00DD5DEB">
          <w:t xml:space="preserve">or a warning </w:t>
        </w:r>
      </w:ins>
      <w:ins w:id="131" w:author="Bogaert Els" w:date="2020-10-09T13:23:00Z">
        <w:r w:rsidR="00DD5DEB">
          <w:t>alert</w:t>
        </w:r>
      </w:ins>
      <w:ins w:id="132" w:author="Bogaert Els" w:date="2020-10-09T13:24:00Z">
        <w:r w:rsidR="00DD5DEB">
          <w:t xml:space="preserve"> by </w:t>
        </w:r>
      </w:ins>
      <w:ins w:id="133" w:author="Heidi Clevett" w:date="2020-10-05T12:35:00Z">
        <w:r w:rsidRPr="009A02D3">
          <w:t>rais</w:t>
        </w:r>
      </w:ins>
      <w:ins w:id="134" w:author="Bogaert Els" w:date="2020-10-09T13:24:00Z">
        <w:r w:rsidR="00DD5DEB">
          <w:t>ing</w:t>
        </w:r>
      </w:ins>
      <w:ins w:id="135" w:author="Heidi Clevett" w:date="2020-10-05T12:35:00Z">
        <w:del w:id="136" w:author="Bogaert Els" w:date="2020-10-09T13:24:00Z">
          <w:r w:rsidRPr="009A02D3" w:rsidDel="00DD5DEB">
            <w:delText>e</w:delText>
          </w:r>
        </w:del>
        <w:r w:rsidRPr="009A02D3">
          <w:t xml:space="preserve"> a visible and/or audible indication and provide potential options/suggestions such as course and speed alterations, etc.</w:t>
        </w:r>
      </w:ins>
    </w:p>
    <w:p w14:paraId="6D405AB0" w14:textId="77777777" w:rsidR="009A02D3" w:rsidRPr="009A02D3" w:rsidRDefault="009A02D3" w:rsidP="009A02D3">
      <w:pPr>
        <w:pStyle w:val="BodyText"/>
        <w:numPr>
          <w:ilvl w:val="2"/>
          <w:numId w:val="15"/>
        </w:numPr>
        <w:rPr>
          <w:ins w:id="137" w:author="Heidi Clevett" w:date="2020-10-05T12:35:00Z"/>
          <w:b/>
          <w:bCs/>
        </w:rPr>
      </w:pPr>
      <w:ins w:id="138" w:author="Heidi Clevett" w:date="2020-10-05T12:35:00Z">
        <w:r w:rsidRPr="009A02D3">
          <w:rPr>
            <w:b/>
            <w:bCs/>
          </w:rPr>
          <w:t>Co-</w:t>
        </w:r>
        <w:commentRangeStart w:id="139"/>
        <w:r w:rsidRPr="009A02D3">
          <w:rPr>
            <w:b/>
            <w:bCs/>
          </w:rPr>
          <w:t>operative DST</w:t>
        </w:r>
        <w:commentRangeEnd w:id="139"/>
        <w:r w:rsidRPr="009A02D3">
          <w:commentReference w:id="139"/>
        </w:r>
      </w:ins>
    </w:p>
    <w:p w14:paraId="58E3F225" w14:textId="5C203341" w:rsidR="009A02D3" w:rsidRPr="009A02D3" w:rsidRDefault="009A02D3" w:rsidP="009A02D3">
      <w:pPr>
        <w:pStyle w:val="BodyText"/>
        <w:rPr>
          <w:ins w:id="140" w:author="Heidi Clevett" w:date="2020-10-05T12:35:00Z"/>
        </w:rPr>
      </w:pPr>
      <w:ins w:id="141" w:author="Heidi Clevett" w:date="2020-10-05T12:35:00Z">
        <w:r w:rsidRPr="009A02D3">
          <w:t xml:space="preserve">In addition to the functions of an </w:t>
        </w:r>
        <w:del w:id="142" w:author="Bogaert Els" w:date="2020-10-09T13:13:00Z">
          <w:r w:rsidRPr="009A02D3" w:rsidDel="00AE3C4D">
            <w:delText>active</w:delText>
          </w:r>
        </w:del>
      </w:ins>
      <w:ins w:id="143" w:author="Bogaert Els" w:date="2020-10-09T13:13:00Z">
        <w:r w:rsidR="00AE3C4D">
          <w:t>advisory</w:t>
        </w:r>
      </w:ins>
      <w:ins w:id="144" w:author="Heidi Clevett" w:date="2020-10-05T12:35:00Z">
        <w:r w:rsidRPr="009A02D3">
          <w:t xml:space="preserve"> DST, a cooperative DST may induce more exchanges between human and machine and/ or machine and machine, to identify a solution that best suits the needs of the decision-maker.  Those tools are used in more complex and/or infrequent situations where decision making is difficult.</w:t>
        </w:r>
      </w:ins>
    </w:p>
    <w:p w14:paraId="3BCD57F9" w14:textId="77777777" w:rsidR="009A02D3" w:rsidRPr="009A02D3" w:rsidRDefault="009A02D3" w:rsidP="009A02D3">
      <w:pPr>
        <w:pStyle w:val="BodyText"/>
        <w:rPr>
          <w:ins w:id="145" w:author="Heidi Clevett" w:date="2020-10-05T12:35:00Z"/>
        </w:rPr>
      </w:pPr>
      <w:ins w:id="146" w:author="Heidi Clevett" w:date="2020-10-05T12:35:00Z">
        <w:del w:id="147" w:author="Bogaert Els" w:date="2020-10-09T13:25:00Z">
          <w:r w:rsidRPr="009A02D3" w:rsidDel="00DD5DEB">
            <w:delText>.</w:delText>
          </w:r>
        </w:del>
      </w:ins>
    </w:p>
    <w:p w14:paraId="4FB4BFD3" w14:textId="77777777" w:rsidR="009A02D3" w:rsidRPr="009A02D3" w:rsidRDefault="009A02D3" w:rsidP="009A02D3">
      <w:pPr>
        <w:pStyle w:val="BodyText"/>
        <w:rPr>
          <w:ins w:id="148" w:author="Heidi Clevett" w:date="2020-10-05T12:35:00Z"/>
        </w:rPr>
      </w:pPr>
      <w:ins w:id="149" w:author="Heidi Clevett" w:date="2020-10-05T12:35:00Z">
        <w:r w:rsidRPr="009A02D3">
          <w:t>Example of automated port approach</w:t>
        </w:r>
      </w:ins>
    </w:p>
    <w:p w14:paraId="385B5396" w14:textId="7A01BB22" w:rsidR="00DD5DEB" w:rsidRDefault="009A02D3" w:rsidP="009A02D3">
      <w:pPr>
        <w:pStyle w:val="BodyText"/>
        <w:rPr>
          <w:ins w:id="150" w:author="Bogaert Els" w:date="2020-10-09T13:32:00Z"/>
        </w:rPr>
      </w:pPr>
      <w:ins w:id="151" w:author="Heidi Clevett" w:date="2020-10-05T12:35:00Z">
        <w:r w:rsidRPr="009A02D3">
          <w:t xml:space="preserve">A cooperative DST, such as coordinated voyage DST, provides suggestions to the to change a voyage plan in order to avoid difficult passages / overtaking moment at high destiny area’s and </w:t>
        </w:r>
      </w:ins>
      <w:ins w:id="152" w:author="Bogaert Els" w:date="2020-10-09T13:32:00Z">
        <w:r w:rsidR="00DD5DEB">
          <w:t xml:space="preserve">might </w:t>
        </w:r>
      </w:ins>
      <w:ins w:id="153" w:author="Heidi Clevett" w:date="2020-10-05T12:35:00Z">
        <w:del w:id="154" w:author="Bogaert Els" w:date="2020-10-09T13:32:00Z">
          <w:r w:rsidRPr="009A02D3" w:rsidDel="00DD5DEB">
            <w:delText xml:space="preserve">will </w:delText>
          </w:r>
        </w:del>
      </w:ins>
      <w:ins w:id="155" w:author="Bogaert Els" w:date="2020-10-09T13:32:00Z">
        <w:r w:rsidR="00DD5DEB">
          <w:t xml:space="preserve">provide interaction to coordinate the voyage plan. </w:t>
        </w:r>
      </w:ins>
    </w:p>
    <w:p w14:paraId="642FEFB8" w14:textId="7CA862CE" w:rsidR="009A02D3" w:rsidRPr="009A02D3" w:rsidDel="00DD5DEB" w:rsidRDefault="009A02D3" w:rsidP="009A02D3">
      <w:pPr>
        <w:pStyle w:val="BodyText"/>
        <w:rPr>
          <w:ins w:id="156" w:author="Heidi Clevett" w:date="2020-10-05T12:35:00Z"/>
          <w:del w:id="157" w:author="Bogaert Els" w:date="2020-10-09T13:34:00Z"/>
        </w:rPr>
      </w:pPr>
      <w:ins w:id="158" w:author="Heidi Clevett" w:date="2020-10-05T12:35:00Z">
        <w:del w:id="159" w:author="Bogaert Els" w:date="2020-10-09T13:34:00Z">
          <w:r w:rsidRPr="009A02D3" w:rsidDel="00DD5DEB">
            <w:delText xml:space="preserve">have interaction with all vessel in the area to coordinate the voyage plans between each other.  </w:delText>
          </w:r>
        </w:del>
      </w:ins>
    </w:p>
    <w:p w14:paraId="1C779A9F" w14:textId="77777777" w:rsidR="009A02D3" w:rsidRPr="00871309" w:rsidRDefault="009A02D3" w:rsidP="00CD348B">
      <w:pPr>
        <w:pStyle w:val="BodyText"/>
      </w:pPr>
    </w:p>
    <w:p w14:paraId="3AFE211C" w14:textId="77777777" w:rsidR="00CD348B" w:rsidRPr="00871309" w:rsidRDefault="00CD348B">
      <w:pPr>
        <w:pStyle w:val="Heading2"/>
        <w:numPr>
          <w:ilvl w:val="0"/>
          <w:numId w:val="0"/>
        </w:numPr>
        <w:pPrChange w:id="160" w:author="Heidi Clevett" w:date="2020-10-05T12:35:00Z">
          <w:pPr>
            <w:pStyle w:val="Heading2"/>
          </w:pPr>
        </w:pPrChange>
      </w:pPr>
      <w:bookmarkStart w:id="161" w:name="_Toc401745242"/>
      <w:bookmarkStart w:id="162" w:name="_Toc462405211"/>
      <w:r w:rsidRPr="00871309">
        <w:t>Situation awar</w:t>
      </w:r>
      <w:commentRangeStart w:id="163"/>
      <w:r w:rsidRPr="00871309">
        <w:t>enes</w:t>
      </w:r>
      <w:commentRangeEnd w:id="163"/>
      <w:r w:rsidR="00D84A35">
        <w:rPr>
          <w:rStyle w:val="CommentReference"/>
          <w:rFonts w:asciiTheme="minorHAnsi" w:eastAsiaTheme="minorHAnsi" w:hAnsiTheme="minorHAnsi" w:cstheme="minorBidi"/>
          <w:b w:val="0"/>
          <w:bCs w:val="0"/>
          <w:caps w:val="0"/>
          <w:color w:val="auto"/>
        </w:rPr>
        <w:commentReference w:id="163"/>
      </w:r>
      <w:r w:rsidRPr="00871309">
        <w:t>s</w:t>
      </w:r>
      <w:bookmarkEnd w:id="161"/>
      <w:bookmarkEnd w:id="162"/>
    </w:p>
    <w:p w14:paraId="0FFB031D" w14:textId="77777777" w:rsidR="00CD348B" w:rsidRPr="00871309" w:rsidRDefault="00CD348B" w:rsidP="00CD348B">
      <w:pPr>
        <w:pStyle w:val="Heading2separationline"/>
      </w:pPr>
    </w:p>
    <w:p w14:paraId="4248EFE9" w14:textId="4BD7AF7D" w:rsidR="00CD348B" w:rsidRPr="00871309" w:rsidRDefault="00CD348B" w:rsidP="00CD348B">
      <w:pPr>
        <w:pStyle w:val="BodyText"/>
      </w:pPr>
      <w:r w:rsidRPr="00871309">
        <w:t>The use of different levels of alerts could increase the situation awareness with the DST. In accordance with IALA Recommendation V-125, it is recommended that the terminology used for alerts (</w:t>
      </w:r>
      <w:commentRangeStart w:id="164"/>
      <w:r w:rsidRPr="00871309">
        <w:t>alarm, warning and caution</w:t>
      </w:r>
      <w:commentRangeEnd w:id="164"/>
      <w:r w:rsidR="00640AD1">
        <w:rPr>
          <w:rStyle w:val="CommentReference"/>
        </w:rPr>
        <w:commentReference w:id="164"/>
      </w:r>
      <w:r w:rsidRPr="00871309">
        <w:t>) reflects the maritime standards contained in IMO Resolution A.1021(26) 'Code on alerts and indicators' unless particular local circumstances require otherwise.</w:t>
      </w:r>
    </w:p>
    <w:p w14:paraId="61B36EFE" w14:textId="202DDE76" w:rsidR="00CD348B" w:rsidRPr="00871309" w:rsidRDefault="00CD348B" w:rsidP="00CD348B">
      <w:pPr>
        <w:pStyle w:val="BodyText"/>
      </w:pPr>
      <w:r w:rsidRPr="00871309">
        <w:t xml:space="preserve">The increasing levels of alerts provided by the DST starts with caution then warning, alarm </w:t>
      </w:r>
      <w:commentRangeStart w:id="165"/>
      <w:r w:rsidRPr="00871309">
        <w:t xml:space="preserve">and emergency alarm </w:t>
      </w:r>
      <w:commentRangeEnd w:id="165"/>
      <w:r w:rsidR="005E7E3F">
        <w:rPr>
          <w:rStyle w:val="CommentReference"/>
        </w:rPr>
        <w:commentReference w:id="165"/>
      </w:r>
      <w:r w:rsidRPr="00871309">
        <w:t>(</w:t>
      </w:r>
      <w:r w:rsidR="00750303" w:rsidRPr="00FB3301">
        <w:fldChar w:fldCharType="begin"/>
      </w:r>
      <w:r w:rsidR="00750303" w:rsidRPr="00FB3301">
        <w:instrText xml:space="preserve"> REF _Ref445655146 \r \h  \* MERGEFORMAT </w:instrText>
      </w:r>
      <w:r w:rsidR="00750303" w:rsidRPr="00FB3301">
        <w:fldChar w:fldCharType="separate"/>
      </w:r>
      <w:r w:rsidR="00750303" w:rsidRPr="00FB3301">
        <w:t>Figure 1</w:t>
      </w:r>
      <w:r w:rsidR="00750303" w:rsidRPr="00FB3301">
        <w:fldChar w:fldCharType="end"/>
      </w:r>
      <w:r w:rsidRPr="00FB3301">
        <w:t>)</w:t>
      </w:r>
      <w:r w:rsidRPr="00871309">
        <w:t>.</w:t>
      </w:r>
    </w:p>
    <w:p w14:paraId="016977B5" w14:textId="5CAC5859" w:rsidR="00CD348B" w:rsidRPr="00871309" w:rsidRDefault="00825458" w:rsidP="00825458">
      <w:pPr>
        <w:pStyle w:val="BodyText"/>
        <w:jc w:val="center"/>
      </w:pPr>
      <w:r w:rsidRPr="00871309">
        <w:rPr>
          <w:noProof/>
          <w:lang w:val="fr-FR" w:eastAsia="fr-FR"/>
        </w:rPr>
        <w:drawing>
          <wp:inline distT="0" distB="0" distL="0" distR="0" wp14:anchorId="5AC6326F" wp14:editId="7E64A054">
            <wp:extent cx="2007300" cy="1661841"/>
            <wp:effectExtent l="0" t="0" r="0" b="0"/>
            <wp:docPr id="9" name="Picture 1"/>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rotWithShape="1">
                    <a:blip r:embed="rId24"/>
                    <a:srcRect l="3596" t="7427" r="2911" b="8054"/>
                    <a:stretch/>
                  </pic:blipFill>
                  <pic:spPr>
                    <a:xfrm>
                      <a:off x="0" y="0"/>
                      <a:ext cx="2050374" cy="1697502"/>
                    </a:xfrm>
                    <a:prstGeom prst="rect">
                      <a:avLst/>
                    </a:prstGeom>
                  </pic:spPr>
                </pic:pic>
              </a:graphicData>
            </a:graphic>
          </wp:inline>
        </w:drawing>
      </w:r>
    </w:p>
    <w:p w14:paraId="26651FB2" w14:textId="107DAB16" w:rsidR="00825458" w:rsidRPr="00871309" w:rsidRDefault="00825458" w:rsidP="00825458">
      <w:pPr>
        <w:pStyle w:val="Figurecaption"/>
        <w:jc w:val="center"/>
      </w:pPr>
      <w:bookmarkStart w:id="166" w:name="_Ref445655146"/>
      <w:bookmarkStart w:id="167" w:name="_Toc452276593"/>
      <w:r w:rsidRPr="00871309">
        <w:t>DST increasing alerts</w:t>
      </w:r>
      <w:bookmarkEnd w:id="166"/>
      <w:bookmarkEnd w:id="167"/>
    </w:p>
    <w:p w14:paraId="5B79E8CE" w14:textId="77777777" w:rsidR="00825458" w:rsidRPr="00871309" w:rsidRDefault="00825458" w:rsidP="00825458">
      <w:pPr>
        <w:pStyle w:val="Heading3"/>
        <w:rPr>
          <w:rFonts w:eastAsiaTheme="minorHAnsi"/>
        </w:rPr>
      </w:pPr>
      <w:bookmarkStart w:id="168" w:name="_Toc400615558"/>
      <w:bookmarkStart w:id="169" w:name="_Toc401745243"/>
      <w:bookmarkStart w:id="170" w:name="_Toc462405212"/>
      <w:r w:rsidRPr="00871309">
        <w:rPr>
          <w:rFonts w:eastAsiaTheme="minorHAnsi"/>
        </w:rPr>
        <w:t>Cautions</w:t>
      </w:r>
      <w:bookmarkEnd w:id="168"/>
      <w:bookmarkEnd w:id="169"/>
      <w:bookmarkEnd w:id="170"/>
    </w:p>
    <w:p w14:paraId="6EE5029F" w14:textId="1F84B3F6" w:rsidR="00825458" w:rsidRPr="00871309" w:rsidRDefault="00825458" w:rsidP="00825458">
      <w:pPr>
        <w:pStyle w:val="BodyText"/>
      </w:pPr>
      <w:r w:rsidRPr="00871309">
        <w:t>In a routine condition, the DST provides a caution alert.  A caution alert is a condition of awareness which does not warrant an alarm or warning condition, but still requires attention out of the ordinary consideration of the situation or of given information.</w:t>
      </w:r>
    </w:p>
    <w:p w14:paraId="62A27B28" w14:textId="5D62B30C" w:rsidR="00825458" w:rsidRPr="00871309" w:rsidRDefault="00825458" w:rsidP="00825458">
      <w:pPr>
        <w:pStyle w:val="BodyText"/>
        <w:rPr>
          <w:b/>
          <w:i/>
        </w:rPr>
      </w:pPr>
      <w:commentRangeStart w:id="171"/>
      <w:r w:rsidRPr="00871309">
        <w:rPr>
          <w:b/>
          <w:i/>
        </w:rPr>
        <w:t>Example of caution</w:t>
      </w:r>
      <w:commentRangeEnd w:id="171"/>
      <w:r w:rsidR="00A64D55">
        <w:rPr>
          <w:rStyle w:val="CommentReference"/>
        </w:rPr>
        <w:commentReference w:id="171"/>
      </w:r>
    </w:p>
    <w:p w14:paraId="0E5B8EDE" w14:textId="4DE684E2" w:rsidR="00825458" w:rsidRPr="00871309" w:rsidRDefault="00825458" w:rsidP="00825458">
      <w:pPr>
        <w:pStyle w:val="BodyText"/>
      </w:pPr>
      <w:r w:rsidRPr="00871309">
        <w:t>Speed vector gives basic information which can be set by the VTS personnel.</w:t>
      </w:r>
    </w:p>
    <w:p w14:paraId="69848C40" w14:textId="77777777" w:rsidR="00825458" w:rsidRPr="00871309" w:rsidRDefault="00825458" w:rsidP="00825458">
      <w:pPr>
        <w:pStyle w:val="Heading3"/>
        <w:rPr>
          <w:rFonts w:eastAsiaTheme="minorHAnsi"/>
        </w:rPr>
      </w:pPr>
      <w:bookmarkStart w:id="172" w:name="_Toc400615559"/>
      <w:bookmarkStart w:id="173" w:name="_Toc401745244"/>
      <w:bookmarkStart w:id="174" w:name="_Toc462405213"/>
      <w:r w:rsidRPr="00871309">
        <w:rPr>
          <w:rFonts w:eastAsiaTheme="minorHAnsi"/>
        </w:rPr>
        <w:t>Warnings</w:t>
      </w:r>
      <w:bookmarkEnd w:id="172"/>
      <w:bookmarkEnd w:id="173"/>
      <w:bookmarkEnd w:id="174"/>
    </w:p>
    <w:p w14:paraId="1D055688" w14:textId="5CC3EBC3" w:rsidR="00825458" w:rsidRPr="00871309" w:rsidRDefault="00825458" w:rsidP="00825458">
      <w:pPr>
        <w:pStyle w:val="BodyText"/>
      </w:pPr>
      <w:r w:rsidRPr="00871309">
        <w:t>For conditions requiring immediate attention, but not immediate action the DST provides a warning. Warnings are presented for precautionary reasons to make the VTS personnel aware of changed conditions which are not immediately hazardous, but may become hazardous if no action is taken.</w:t>
      </w:r>
    </w:p>
    <w:p w14:paraId="70D56CBB" w14:textId="77777777" w:rsidR="00825458" w:rsidRPr="00871309" w:rsidRDefault="00825458" w:rsidP="00825458">
      <w:pPr>
        <w:pStyle w:val="BodyText"/>
        <w:rPr>
          <w:b/>
          <w:i/>
        </w:rPr>
      </w:pPr>
      <w:r w:rsidRPr="00871309">
        <w:rPr>
          <w:b/>
          <w:i/>
        </w:rPr>
        <w:t xml:space="preserve">Example of warning </w:t>
      </w:r>
    </w:p>
    <w:p w14:paraId="46B92D28" w14:textId="77777777" w:rsidR="00825458" w:rsidRPr="00871309" w:rsidRDefault="00825458" w:rsidP="00825458">
      <w:pPr>
        <w:pStyle w:val="BodyText"/>
      </w:pPr>
      <w:r w:rsidRPr="00871309">
        <w:t>Vessel approaching shallow water with sufficient manoeuvring space to avoid shallow water.</w:t>
      </w:r>
    </w:p>
    <w:p w14:paraId="49062EAC" w14:textId="77777777" w:rsidR="00825458" w:rsidRPr="00871309" w:rsidRDefault="00825458" w:rsidP="00825458">
      <w:pPr>
        <w:pStyle w:val="Heading3"/>
        <w:rPr>
          <w:rFonts w:eastAsiaTheme="minorHAnsi"/>
        </w:rPr>
      </w:pPr>
      <w:bookmarkStart w:id="175" w:name="_Toc400615560"/>
      <w:bookmarkStart w:id="176" w:name="_Toc401745245"/>
      <w:bookmarkStart w:id="177" w:name="_Toc462405214"/>
      <w:r w:rsidRPr="00871309">
        <w:rPr>
          <w:rFonts w:eastAsiaTheme="minorHAnsi"/>
        </w:rPr>
        <w:t>Alarms</w:t>
      </w:r>
      <w:bookmarkEnd w:id="175"/>
      <w:bookmarkEnd w:id="176"/>
      <w:bookmarkEnd w:id="177"/>
    </w:p>
    <w:p w14:paraId="0D395FD8" w14:textId="0A9E4D28" w:rsidR="00825458" w:rsidRPr="00871309" w:rsidRDefault="00825458" w:rsidP="00825458">
      <w:pPr>
        <w:pStyle w:val="BodyText"/>
      </w:pPr>
      <w:r w:rsidRPr="00871309">
        <w:t>For conditions requiring immediate attention and action the DST provides an alarm.</w:t>
      </w:r>
    </w:p>
    <w:p w14:paraId="6D1E8F66" w14:textId="77777777" w:rsidR="00825458" w:rsidRPr="00871309" w:rsidRDefault="00825458" w:rsidP="00825458">
      <w:pPr>
        <w:pStyle w:val="BodyText"/>
        <w:rPr>
          <w:b/>
          <w:i/>
        </w:rPr>
      </w:pPr>
      <w:r w:rsidRPr="00871309">
        <w:rPr>
          <w:b/>
          <w:i/>
        </w:rPr>
        <w:t>Example of alarm</w:t>
      </w:r>
    </w:p>
    <w:p w14:paraId="48702328" w14:textId="21033B31" w:rsidR="00825458" w:rsidRPr="00871309" w:rsidRDefault="00825458" w:rsidP="00825458">
      <w:pPr>
        <w:pStyle w:val="BodyText"/>
      </w:pPr>
      <w:r w:rsidRPr="00871309">
        <w:t>Vessel approaching shallow water with minimum</w:t>
      </w:r>
      <w:ins w:id="178" w:author="Bogaert Els" w:date="2020-10-09T14:15:00Z">
        <w:r w:rsidR="009A1279">
          <w:t xml:space="preserve"> time and</w:t>
        </w:r>
      </w:ins>
      <w:r w:rsidRPr="00871309">
        <w:t xml:space="preserve"> manoeuvring space to avoid shallow water.</w:t>
      </w:r>
    </w:p>
    <w:p w14:paraId="11018CFA" w14:textId="77777777" w:rsidR="00825458" w:rsidRPr="00871309" w:rsidRDefault="00825458" w:rsidP="00825458">
      <w:pPr>
        <w:pStyle w:val="Heading3"/>
        <w:rPr>
          <w:rFonts w:eastAsiaTheme="minorHAnsi"/>
        </w:rPr>
      </w:pPr>
      <w:bookmarkStart w:id="179" w:name="_Toc400615561"/>
      <w:bookmarkStart w:id="180" w:name="_Toc401745246"/>
      <w:bookmarkStart w:id="181" w:name="_Toc462405215"/>
      <w:r w:rsidRPr="00871309">
        <w:rPr>
          <w:rFonts w:eastAsiaTheme="minorHAnsi"/>
        </w:rPr>
        <w:t>Emergency alarms</w:t>
      </w:r>
      <w:bookmarkEnd w:id="179"/>
      <w:bookmarkEnd w:id="180"/>
      <w:bookmarkEnd w:id="181"/>
    </w:p>
    <w:p w14:paraId="038A0553" w14:textId="7602BD70" w:rsidR="00825458" w:rsidRPr="00871309" w:rsidRDefault="00825458" w:rsidP="00825458">
      <w:pPr>
        <w:pStyle w:val="BodyText"/>
      </w:pPr>
      <w:r w:rsidRPr="00871309">
        <w:t xml:space="preserve">For conditions which indicate immediate danger to human life, vessels or the environment that require the immediate initiation of emergency </w:t>
      </w:r>
      <w:commentRangeStart w:id="182"/>
      <w:r w:rsidRPr="00871309">
        <w:t>procedures.</w:t>
      </w:r>
      <w:commentRangeEnd w:id="182"/>
      <w:r w:rsidR="008F15C9">
        <w:rPr>
          <w:rStyle w:val="CommentReference"/>
        </w:rPr>
        <w:commentReference w:id="182"/>
      </w:r>
    </w:p>
    <w:p w14:paraId="60FB04F6" w14:textId="77777777" w:rsidR="00825458" w:rsidRPr="00871309" w:rsidRDefault="00825458" w:rsidP="00825458">
      <w:pPr>
        <w:pStyle w:val="BodyText"/>
        <w:rPr>
          <w:b/>
          <w:i/>
        </w:rPr>
      </w:pPr>
      <w:r w:rsidRPr="00871309">
        <w:rPr>
          <w:b/>
          <w:i/>
        </w:rPr>
        <w:t>Example of Emergency alarm</w:t>
      </w:r>
    </w:p>
    <w:p w14:paraId="18FA39F8" w14:textId="622A5D95" w:rsidR="00825458" w:rsidRPr="00871309" w:rsidRDefault="00825458" w:rsidP="00825458">
      <w:pPr>
        <w:pStyle w:val="BodyText"/>
      </w:pPr>
      <w:r w:rsidRPr="00871309">
        <w:t xml:space="preserve">Vessel is not able to avoid shallow </w:t>
      </w:r>
      <w:commentRangeStart w:id="183"/>
      <w:r w:rsidRPr="00871309">
        <w:t>water</w:t>
      </w:r>
      <w:commentRangeEnd w:id="183"/>
      <w:r w:rsidR="00D84A35">
        <w:rPr>
          <w:rStyle w:val="CommentReference"/>
        </w:rPr>
        <w:commentReference w:id="183"/>
      </w:r>
      <w:r w:rsidRPr="00871309">
        <w:t>.</w:t>
      </w:r>
    </w:p>
    <w:p w14:paraId="528EA873" w14:textId="5735C65E" w:rsidR="00825458" w:rsidRPr="00871309" w:rsidDel="009A02D3" w:rsidRDefault="00825458" w:rsidP="00825458">
      <w:pPr>
        <w:pStyle w:val="Heading2"/>
        <w:rPr>
          <w:moveFrom w:id="185" w:author="Heidi Clevett" w:date="2020-10-05T12:35:00Z"/>
        </w:rPr>
      </w:pPr>
      <w:bookmarkStart w:id="186" w:name="_Toc401745247"/>
      <w:bookmarkStart w:id="187" w:name="_Toc462405216"/>
      <w:moveFromRangeStart w:id="188" w:author="Heidi Clevett" w:date="2020-10-05T12:35:00Z" w:name="move52793774"/>
      <w:commentRangeStart w:id="189"/>
      <w:moveFrom w:id="190" w:author="Heidi Clevett" w:date="2020-10-05T12:35:00Z">
        <w:r w:rsidRPr="00871309" w:rsidDel="009A02D3">
          <w:t>Types</w:t>
        </w:r>
        <w:commentRangeEnd w:id="189"/>
        <w:r w:rsidR="009A02D3" w:rsidDel="009A02D3">
          <w:rPr>
            <w:rStyle w:val="CommentReference"/>
            <w:rFonts w:asciiTheme="minorHAnsi" w:eastAsiaTheme="minorHAnsi" w:hAnsiTheme="minorHAnsi" w:cstheme="minorBidi"/>
            <w:b w:val="0"/>
            <w:bCs w:val="0"/>
            <w:caps w:val="0"/>
            <w:color w:val="auto"/>
          </w:rPr>
          <w:commentReference w:id="189"/>
        </w:r>
        <w:r w:rsidRPr="00871309" w:rsidDel="009A02D3">
          <w:t xml:space="preserve"> of decision support tools</w:t>
        </w:r>
        <w:bookmarkEnd w:id="186"/>
        <w:bookmarkEnd w:id="187"/>
      </w:moveFrom>
    </w:p>
    <w:moveFromRangeEnd w:id="188"/>
    <w:p w14:paraId="0E550C8D" w14:textId="77777777" w:rsidR="00825458" w:rsidRPr="00871309" w:rsidRDefault="00825458" w:rsidP="00825458">
      <w:pPr>
        <w:pStyle w:val="Heading2separationline"/>
      </w:pPr>
    </w:p>
    <w:p w14:paraId="45E116F3" w14:textId="3D4600CF" w:rsidR="00825458" w:rsidRPr="00871309" w:rsidDel="009A02D3" w:rsidRDefault="00825458" w:rsidP="00825458">
      <w:pPr>
        <w:pStyle w:val="BodyText"/>
        <w:rPr>
          <w:del w:id="191" w:author="Heidi Clevett" w:date="2020-10-05T12:35:00Z"/>
        </w:rPr>
      </w:pPr>
      <w:del w:id="192" w:author="Heidi Clevett" w:date="2020-10-05T12:35:00Z">
        <w:r w:rsidRPr="00871309" w:rsidDel="009A02D3">
          <w:delText>Depending on the relationship between the DST and the decision-maker, a DST can be classified as passive, active, or cooperative.</w:delText>
        </w:r>
      </w:del>
    </w:p>
    <w:p w14:paraId="673A3394" w14:textId="44A07B13" w:rsidR="00825458" w:rsidRPr="00871309" w:rsidDel="009A02D3" w:rsidRDefault="00825458" w:rsidP="00825458">
      <w:pPr>
        <w:pStyle w:val="BodyText"/>
        <w:rPr>
          <w:del w:id="193" w:author="Heidi Clevett" w:date="2020-10-05T12:35:00Z"/>
        </w:rPr>
      </w:pPr>
      <w:del w:id="194" w:author="Heidi Clevett" w:date="2020-10-05T12:35:00Z">
        <w:r w:rsidRPr="00871309" w:rsidDel="009A02D3">
          <w:delText>Whatever type of DST is used, the final decision is always at the discretion of the decision-maker according to the relevant VTS operational procedures.</w:delText>
        </w:r>
      </w:del>
    </w:p>
    <w:p w14:paraId="3ED9A3A9" w14:textId="051AC2A0" w:rsidR="00825458" w:rsidRPr="00871309" w:rsidDel="009A02D3" w:rsidRDefault="00825458" w:rsidP="00825458">
      <w:pPr>
        <w:pStyle w:val="Heading3"/>
        <w:rPr>
          <w:del w:id="195" w:author="Heidi Clevett" w:date="2020-10-05T12:35:00Z"/>
          <w:rFonts w:eastAsiaTheme="minorHAnsi"/>
        </w:rPr>
      </w:pPr>
      <w:bookmarkStart w:id="196" w:name="_Toc367195447"/>
      <w:bookmarkStart w:id="197" w:name="_Toc367195587"/>
      <w:bookmarkStart w:id="198" w:name="_Toc400615563"/>
      <w:bookmarkStart w:id="199" w:name="_Toc401745248"/>
      <w:bookmarkStart w:id="200" w:name="_Toc462405217"/>
      <w:del w:id="201" w:author="Heidi Clevett" w:date="2020-10-05T12:35:00Z">
        <w:r w:rsidRPr="00871309" w:rsidDel="009A02D3">
          <w:rPr>
            <w:rFonts w:eastAsiaTheme="minorHAnsi"/>
          </w:rPr>
          <w:delText>Passive decision support tool</w:delText>
        </w:r>
        <w:bookmarkEnd w:id="196"/>
        <w:bookmarkEnd w:id="197"/>
        <w:bookmarkEnd w:id="198"/>
        <w:bookmarkEnd w:id="199"/>
        <w:bookmarkEnd w:id="200"/>
      </w:del>
    </w:p>
    <w:p w14:paraId="3E685DA4" w14:textId="6C46DAC2" w:rsidR="00825458" w:rsidRPr="00871309" w:rsidDel="009A02D3" w:rsidRDefault="00825458" w:rsidP="00825458">
      <w:pPr>
        <w:pStyle w:val="BodyText"/>
        <w:rPr>
          <w:del w:id="202" w:author="Heidi Clevett" w:date="2020-10-05T12:35:00Z"/>
        </w:rPr>
      </w:pPr>
      <w:del w:id="203" w:author="Heidi Clevett" w:date="2020-10-05T12:35:00Z">
        <w:r w:rsidRPr="00871309" w:rsidDel="009A02D3">
          <w:delText xml:space="preserve">A passive DST is the most common type available in VTS centres. Such a tool is generally used for generating alerts. </w:delText>
        </w:r>
      </w:del>
    </w:p>
    <w:p w14:paraId="44DD2ED9" w14:textId="061410A0" w:rsidR="00825458" w:rsidRPr="00871309" w:rsidDel="009A02D3" w:rsidRDefault="00F87E31" w:rsidP="00825458">
      <w:pPr>
        <w:pStyle w:val="BodyText"/>
        <w:rPr>
          <w:del w:id="204" w:author="Heidi Clevett" w:date="2020-10-05T12:35:00Z"/>
          <w:b/>
          <w:i/>
        </w:rPr>
      </w:pPr>
      <w:del w:id="205" w:author="Heidi Clevett" w:date="2020-10-05T12:35:00Z">
        <w:r w:rsidRPr="00871309" w:rsidDel="009A02D3">
          <w:rPr>
            <w:b/>
            <w:i/>
          </w:rPr>
          <w:delText>Example of</w:delText>
        </w:r>
        <w:r w:rsidR="00825458" w:rsidRPr="00871309" w:rsidDel="009A02D3">
          <w:rPr>
            <w:b/>
            <w:i/>
          </w:rPr>
          <w:delText xml:space="preserve"> shallow water alert</w:delText>
        </w:r>
      </w:del>
    </w:p>
    <w:p w14:paraId="745B259A" w14:textId="77B58585" w:rsidR="00825458" w:rsidRPr="00871309" w:rsidDel="009A02D3" w:rsidRDefault="00825458" w:rsidP="00825458">
      <w:pPr>
        <w:pStyle w:val="BodyText"/>
        <w:rPr>
          <w:del w:id="206" w:author="Heidi Clevett" w:date="2020-10-05T12:35:00Z"/>
        </w:rPr>
      </w:pPr>
      <w:del w:id="207" w:author="Heidi Clevett" w:date="2020-10-05T12:35:00Z">
        <w:r w:rsidRPr="00871309" w:rsidDel="009A02D3">
          <w:delText>A passive DST shall raise a visible and/or audible indication whenever a vessel is heading to shallow water and action is required.</w:delText>
        </w:r>
      </w:del>
    </w:p>
    <w:p w14:paraId="67BE7EED" w14:textId="29FA18B3" w:rsidR="00825458" w:rsidRPr="00871309" w:rsidDel="009A02D3" w:rsidRDefault="00825458" w:rsidP="00A130F5">
      <w:pPr>
        <w:pStyle w:val="Heading3"/>
        <w:rPr>
          <w:del w:id="208" w:author="Heidi Clevett" w:date="2020-10-05T12:35:00Z"/>
          <w:rFonts w:eastAsiaTheme="minorHAnsi"/>
        </w:rPr>
      </w:pPr>
      <w:bookmarkStart w:id="209" w:name="_Toc367195448"/>
      <w:bookmarkStart w:id="210" w:name="_Toc367195588"/>
      <w:bookmarkStart w:id="211" w:name="_Toc400615564"/>
      <w:bookmarkStart w:id="212" w:name="_Toc401745249"/>
      <w:bookmarkStart w:id="213" w:name="_Toc462405218"/>
      <w:del w:id="214" w:author="Heidi Clevett" w:date="2020-10-05T12:35:00Z">
        <w:r w:rsidRPr="00871309" w:rsidDel="009A02D3">
          <w:rPr>
            <w:rFonts w:eastAsiaTheme="minorHAnsi"/>
          </w:rPr>
          <w:delText xml:space="preserve">Active </w:delText>
        </w:r>
        <w:bookmarkEnd w:id="209"/>
        <w:bookmarkEnd w:id="210"/>
        <w:bookmarkEnd w:id="211"/>
        <w:r w:rsidRPr="00871309" w:rsidDel="009A02D3">
          <w:rPr>
            <w:rFonts w:eastAsiaTheme="minorHAnsi"/>
          </w:rPr>
          <w:delText>DST</w:delText>
        </w:r>
        <w:bookmarkEnd w:id="212"/>
        <w:bookmarkEnd w:id="213"/>
      </w:del>
    </w:p>
    <w:p w14:paraId="12183F37" w14:textId="0B49740A" w:rsidR="00825458" w:rsidRPr="00871309" w:rsidDel="009A02D3" w:rsidRDefault="00825458" w:rsidP="00A130F5">
      <w:pPr>
        <w:pStyle w:val="BodyText"/>
        <w:rPr>
          <w:del w:id="215" w:author="Heidi Clevett" w:date="2020-10-05T12:35:00Z"/>
        </w:rPr>
      </w:pPr>
      <w:del w:id="216" w:author="Heidi Clevett" w:date="2020-10-05T12:35:00Z">
        <w:r w:rsidRPr="00871309" w:rsidDel="009A02D3">
          <w:delText xml:space="preserve">In addition to the functions of a passive DST, an active DST is able to provide potential solutions to the decision-maker. </w:delText>
        </w:r>
        <w:r w:rsidR="00A130F5" w:rsidRPr="00871309" w:rsidDel="009A02D3">
          <w:delText xml:space="preserve"> </w:delText>
        </w:r>
        <w:r w:rsidRPr="00871309" w:rsidDel="009A02D3">
          <w:delText>These potential solutions may be derived from a list of pre-defined solutions that should comply with the relevant VTS operational procedures.</w:delText>
        </w:r>
      </w:del>
    </w:p>
    <w:p w14:paraId="473DD0C9" w14:textId="78F3DA69" w:rsidR="00825458" w:rsidRPr="00871309" w:rsidDel="009A02D3" w:rsidRDefault="00F87E31" w:rsidP="00A130F5">
      <w:pPr>
        <w:pStyle w:val="BodyText"/>
        <w:rPr>
          <w:del w:id="217" w:author="Heidi Clevett" w:date="2020-10-05T12:35:00Z"/>
          <w:b/>
          <w:i/>
        </w:rPr>
      </w:pPr>
      <w:del w:id="218" w:author="Heidi Clevett" w:date="2020-10-05T12:35:00Z">
        <w:r w:rsidRPr="00871309" w:rsidDel="009A02D3">
          <w:rPr>
            <w:b/>
            <w:i/>
          </w:rPr>
          <w:delText>Example of</w:delText>
        </w:r>
        <w:r w:rsidR="00A130F5" w:rsidRPr="00871309" w:rsidDel="009A02D3">
          <w:rPr>
            <w:b/>
            <w:i/>
          </w:rPr>
          <w:delText xml:space="preserve"> shallow water alert</w:delText>
        </w:r>
      </w:del>
    </w:p>
    <w:p w14:paraId="297F8484" w14:textId="11650785" w:rsidR="00825458" w:rsidRPr="00871309" w:rsidDel="009A02D3" w:rsidRDefault="00825458" w:rsidP="00A130F5">
      <w:pPr>
        <w:pStyle w:val="BodyText"/>
        <w:rPr>
          <w:del w:id="219" w:author="Heidi Clevett" w:date="2020-10-05T12:35:00Z"/>
        </w:rPr>
      </w:pPr>
      <w:del w:id="220" w:author="Heidi Clevett" w:date="2020-10-05T12:35:00Z">
        <w:r w:rsidRPr="00871309" w:rsidDel="009A02D3">
          <w:delText>An active DST shall raise a visible and/or audible indication and provide potential options/suggestions such as course and speed alterations, etc.</w:delText>
        </w:r>
      </w:del>
    </w:p>
    <w:p w14:paraId="1C0B7919" w14:textId="4A842C1E" w:rsidR="00825458" w:rsidRPr="00871309" w:rsidDel="009A02D3" w:rsidRDefault="00825458" w:rsidP="00A130F5">
      <w:pPr>
        <w:pStyle w:val="Heading3"/>
        <w:rPr>
          <w:del w:id="221" w:author="Heidi Clevett" w:date="2020-10-05T12:35:00Z"/>
          <w:rFonts w:eastAsiaTheme="minorHAnsi"/>
        </w:rPr>
      </w:pPr>
      <w:bookmarkStart w:id="222" w:name="_Toc367195449"/>
      <w:bookmarkStart w:id="223" w:name="_Toc367195589"/>
      <w:bookmarkStart w:id="224" w:name="_Toc400615565"/>
      <w:bookmarkStart w:id="225" w:name="_Toc401745250"/>
      <w:bookmarkStart w:id="226" w:name="_Toc462405219"/>
      <w:del w:id="227" w:author="Heidi Clevett" w:date="2020-10-05T12:35:00Z">
        <w:r w:rsidRPr="00871309" w:rsidDel="009A02D3">
          <w:rPr>
            <w:rFonts w:eastAsiaTheme="minorHAnsi"/>
          </w:rPr>
          <w:delText>Co</w:delText>
        </w:r>
        <w:r w:rsidR="00A130F5" w:rsidRPr="00871309" w:rsidDel="009A02D3">
          <w:rPr>
            <w:rFonts w:eastAsiaTheme="minorHAnsi"/>
          </w:rPr>
          <w:delText>-</w:delText>
        </w:r>
        <w:commentRangeStart w:id="228"/>
        <w:r w:rsidRPr="00871309" w:rsidDel="009A02D3">
          <w:rPr>
            <w:rFonts w:eastAsiaTheme="minorHAnsi"/>
          </w:rPr>
          <w:delText xml:space="preserve">operative </w:delText>
        </w:r>
        <w:bookmarkEnd w:id="222"/>
        <w:bookmarkEnd w:id="223"/>
        <w:bookmarkEnd w:id="224"/>
        <w:r w:rsidRPr="00871309" w:rsidDel="009A02D3">
          <w:rPr>
            <w:rFonts w:eastAsiaTheme="minorHAnsi"/>
          </w:rPr>
          <w:delText>DST</w:delText>
        </w:r>
        <w:bookmarkEnd w:id="225"/>
        <w:bookmarkEnd w:id="226"/>
        <w:commentRangeEnd w:id="228"/>
        <w:r w:rsidR="00CA36F9" w:rsidDel="009A02D3">
          <w:rPr>
            <w:rStyle w:val="CommentReference"/>
            <w:rFonts w:asciiTheme="minorHAnsi" w:eastAsiaTheme="minorHAnsi" w:hAnsiTheme="minorHAnsi" w:cstheme="minorBidi"/>
            <w:b w:val="0"/>
            <w:bCs w:val="0"/>
            <w:smallCaps w:val="0"/>
            <w:color w:val="auto"/>
          </w:rPr>
          <w:commentReference w:id="228"/>
        </w:r>
      </w:del>
    </w:p>
    <w:p w14:paraId="7F316FF2" w14:textId="52E4947E" w:rsidR="00825458" w:rsidRPr="00871309" w:rsidDel="009A02D3" w:rsidRDefault="00825458" w:rsidP="00A130F5">
      <w:pPr>
        <w:pStyle w:val="BodyText"/>
        <w:rPr>
          <w:del w:id="229" w:author="Heidi Clevett" w:date="2020-10-05T12:35:00Z"/>
        </w:rPr>
      </w:pPr>
      <w:del w:id="230" w:author="Heidi Clevett" w:date="2020-10-05T12:35:00Z">
        <w:r w:rsidRPr="00871309" w:rsidDel="009A02D3">
          <w:delText xml:space="preserve">In addition to the functions of an active DST, a cooperative DST may induce more exchanges between human and machine </w:delText>
        </w:r>
      </w:del>
      <w:del w:id="231" w:author="Heidi Clevett" w:date="2020-10-02T09:07:00Z">
        <w:r w:rsidRPr="00871309" w:rsidDel="00937BF1">
          <w:delText>in order to</w:delText>
        </w:r>
      </w:del>
      <w:del w:id="232" w:author="Heidi Clevett" w:date="2020-10-05T12:35:00Z">
        <w:r w:rsidRPr="00871309" w:rsidDel="009A02D3">
          <w:delText xml:space="preserve"> identify a solution that best suits the needs of the decision-maker. </w:delText>
        </w:r>
        <w:r w:rsidR="00A130F5" w:rsidRPr="00871309" w:rsidDel="009A02D3">
          <w:delText xml:space="preserve"> </w:delText>
        </w:r>
        <w:r w:rsidRPr="00871309" w:rsidDel="009A02D3">
          <w:delText>Those tools are used in more complex and/or infrequent situations where decision making is difficult.</w:delText>
        </w:r>
      </w:del>
    </w:p>
    <w:p w14:paraId="26A09C23" w14:textId="45CB33A5" w:rsidR="00825458" w:rsidRPr="00871309" w:rsidDel="00937BF1" w:rsidRDefault="00F87E31" w:rsidP="00A130F5">
      <w:pPr>
        <w:pStyle w:val="BodyText"/>
        <w:rPr>
          <w:del w:id="233" w:author="Heidi Clevett" w:date="2020-10-02T09:08:00Z"/>
          <w:b/>
          <w:i/>
        </w:rPr>
      </w:pPr>
      <w:del w:id="234" w:author="Heidi Clevett" w:date="2020-10-02T09:08:00Z">
        <w:r w:rsidRPr="00871309" w:rsidDel="00937BF1">
          <w:rPr>
            <w:b/>
            <w:i/>
          </w:rPr>
          <w:delText>Example of</w:delText>
        </w:r>
        <w:r w:rsidR="00825458" w:rsidRPr="00871309" w:rsidDel="00937BF1">
          <w:rPr>
            <w:b/>
            <w:i/>
          </w:rPr>
          <w:delText xml:space="preserve"> shallow water alert</w:delText>
        </w:r>
      </w:del>
    </w:p>
    <w:p w14:paraId="7A92C30D" w14:textId="64848733" w:rsidR="00825458" w:rsidRPr="00871309" w:rsidDel="00937BF1" w:rsidRDefault="00825458" w:rsidP="00A130F5">
      <w:pPr>
        <w:pStyle w:val="BodyText"/>
        <w:rPr>
          <w:del w:id="235" w:author="Heidi Clevett" w:date="2020-10-02T09:08:00Z"/>
        </w:rPr>
      </w:pPr>
      <w:del w:id="236" w:author="Heidi Clevett" w:date="2020-10-02T09:08:00Z">
        <w:r w:rsidRPr="00871309" w:rsidDel="00937BF1">
          <w:delText>A cooperative DST, such as shallow water decision support tool provides options/suggestions to the decision-maker who could request new answers to</w:delText>
        </w:r>
        <w:r w:rsidR="00A130F5" w:rsidRPr="00871309" w:rsidDel="00937BF1">
          <w:delText xml:space="preserve"> options suggested by the tool.</w:delText>
        </w:r>
      </w:del>
    </w:p>
    <w:p w14:paraId="0D7854D0" w14:textId="76974F0A" w:rsidR="000D3551" w:rsidRDefault="00825458" w:rsidP="00937BF1">
      <w:pPr>
        <w:pStyle w:val="BodyText"/>
        <w:rPr>
          <w:ins w:id="237" w:author="Heidi Clevett" w:date="2020-10-02T09:31:00Z"/>
        </w:rPr>
      </w:pPr>
      <w:del w:id="238" w:author="Heidi Clevett" w:date="2020-10-02T09:08:00Z">
        <w:r w:rsidRPr="00871309" w:rsidDel="00937BF1">
          <w:delText>Reduce speed could be a solution selected and the cooperative DST could calculate the appropriate speed reduction based on the time of available depth of water in order for the vessel to arrive on the position with sufficient depth</w:delText>
        </w:r>
      </w:del>
      <w:del w:id="239" w:author="Heidi Clevett" w:date="2020-10-05T12:35:00Z">
        <w:r w:rsidRPr="00871309" w:rsidDel="009A02D3">
          <w:delText>.</w:delText>
        </w:r>
      </w:del>
    </w:p>
    <w:p w14:paraId="70CCD99C" w14:textId="317DD418" w:rsidR="000D3551" w:rsidRPr="00937BF1" w:rsidRDefault="000D3551" w:rsidP="00937BF1">
      <w:pPr>
        <w:pStyle w:val="BodyText"/>
        <w:rPr>
          <w:ins w:id="240" w:author="Heidi Clevett" w:date="2020-10-02T09:08:00Z"/>
        </w:rPr>
      </w:pPr>
      <w:ins w:id="241" w:author="Heidi Clevett" w:date="2020-10-02T09:31:00Z">
        <w:r>
          <w:t>China MSA input paper machine lear</w:t>
        </w:r>
      </w:ins>
      <w:ins w:id="242" w:author="Heidi Clevett" w:date="2020-10-02T09:32:00Z">
        <w:r>
          <w:t>ning systems? No human interaction involved in order for an alert to be set</w:t>
        </w:r>
      </w:ins>
    </w:p>
    <w:p w14:paraId="5461BD22" w14:textId="77777777" w:rsidR="00937BF1" w:rsidRPr="00871309" w:rsidRDefault="00937BF1" w:rsidP="00A130F5">
      <w:pPr>
        <w:pStyle w:val="BodyText"/>
      </w:pPr>
    </w:p>
    <w:p w14:paraId="3C9F70B4" w14:textId="068EDE8A" w:rsidR="00825458" w:rsidRPr="00871309" w:rsidRDefault="00825458" w:rsidP="00A130F5">
      <w:pPr>
        <w:pStyle w:val="Heading2"/>
      </w:pPr>
      <w:bookmarkStart w:id="243" w:name="_Toc401745251"/>
      <w:bookmarkStart w:id="244" w:name="_Toc462405220"/>
      <w:r w:rsidRPr="00871309">
        <w:t xml:space="preserve">Management requirements of decision support </w:t>
      </w:r>
      <w:commentRangeStart w:id="245"/>
      <w:r w:rsidRPr="00871309">
        <w:t>tool</w:t>
      </w:r>
      <w:commentRangeEnd w:id="245"/>
      <w:r w:rsidR="00E86C86">
        <w:rPr>
          <w:rStyle w:val="CommentReference"/>
          <w:rFonts w:asciiTheme="minorHAnsi" w:eastAsiaTheme="minorHAnsi" w:hAnsiTheme="minorHAnsi" w:cstheme="minorBidi"/>
          <w:b w:val="0"/>
          <w:bCs w:val="0"/>
          <w:caps w:val="0"/>
          <w:color w:val="auto"/>
        </w:rPr>
        <w:commentReference w:id="245"/>
      </w:r>
      <w:r w:rsidRPr="00871309">
        <w:t>s</w:t>
      </w:r>
      <w:bookmarkEnd w:id="243"/>
      <w:bookmarkEnd w:id="244"/>
    </w:p>
    <w:p w14:paraId="31FC1506" w14:textId="77777777" w:rsidR="00A130F5" w:rsidRPr="00871309" w:rsidRDefault="00A130F5" w:rsidP="00A130F5">
      <w:pPr>
        <w:pStyle w:val="Heading2separationline"/>
      </w:pPr>
    </w:p>
    <w:p w14:paraId="4BB37E22" w14:textId="7AF4BCC9" w:rsidR="00825458" w:rsidRPr="00871309" w:rsidRDefault="00825458" w:rsidP="00A130F5">
      <w:pPr>
        <w:pStyle w:val="BodyText"/>
      </w:pPr>
      <w:r w:rsidRPr="00871309">
        <w:t xml:space="preserve">Management functionalities should be provided to authorised users to enable the adjustment of alert thresholds and the possibility of de-activation. </w:t>
      </w:r>
      <w:r w:rsidR="00A130F5" w:rsidRPr="00871309">
        <w:t xml:space="preserve"> </w:t>
      </w:r>
      <w:r w:rsidRPr="00871309">
        <w:t xml:space="preserve">The appropriate alert thresholds should be part of the agreed VTS operational procedures to ensure that the deployed system is fit for purpose. </w:t>
      </w:r>
      <w:r w:rsidR="00A130F5" w:rsidRPr="00871309">
        <w:t xml:space="preserve"> </w:t>
      </w:r>
      <w:r w:rsidRPr="00871309">
        <w:t>Alerts should not be excessive.</w:t>
      </w:r>
    </w:p>
    <w:p w14:paraId="3FFAC8E6" w14:textId="77777777" w:rsidR="00825458" w:rsidRPr="00871309" w:rsidRDefault="00825458" w:rsidP="00A130F5">
      <w:pPr>
        <w:pStyle w:val="BodyText"/>
      </w:pPr>
      <w:r w:rsidRPr="00871309">
        <w:t xml:space="preserve">Management reports may be generated from alert statistics and/or VTSO actions for </w:t>
      </w:r>
      <w:commentRangeStart w:id="246"/>
      <w:r w:rsidRPr="00871309">
        <w:t>analysis</w:t>
      </w:r>
      <w:commentRangeEnd w:id="246"/>
      <w:r w:rsidR="00640AD1">
        <w:rPr>
          <w:rStyle w:val="CommentReference"/>
        </w:rPr>
        <w:commentReference w:id="246"/>
      </w:r>
      <w:r w:rsidRPr="00871309">
        <w:t>.</w:t>
      </w:r>
    </w:p>
    <w:p w14:paraId="12FA04A3" w14:textId="77777777" w:rsidR="00825458" w:rsidRPr="00871309" w:rsidRDefault="00825458" w:rsidP="00A130F5">
      <w:pPr>
        <w:pStyle w:val="Heading2"/>
      </w:pPr>
      <w:bookmarkStart w:id="247" w:name="_Toc401745252"/>
      <w:bookmarkStart w:id="248" w:name="_Toc462405221"/>
      <w:r w:rsidRPr="00871309">
        <w:t>Operational requirements of decision support tools</w:t>
      </w:r>
      <w:bookmarkEnd w:id="247"/>
      <w:bookmarkEnd w:id="248"/>
    </w:p>
    <w:p w14:paraId="19FB55F2" w14:textId="77777777" w:rsidR="00A130F5" w:rsidRPr="00871309" w:rsidRDefault="00A130F5" w:rsidP="00A130F5">
      <w:pPr>
        <w:pStyle w:val="Heading2separationline"/>
      </w:pPr>
    </w:p>
    <w:p w14:paraId="1C9095F8" w14:textId="5997E15C" w:rsidR="00825458" w:rsidRPr="00871309" w:rsidRDefault="00825458" w:rsidP="00A130F5">
      <w:pPr>
        <w:pStyle w:val="BodyText"/>
      </w:pPr>
      <w:r w:rsidRPr="00871309">
        <w:t xml:space="preserve">DSTs may be based upon a </w:t>
      </w:r>
      <w:commentRangeStart w:id="249"/>
      <w:r w:rsidRPr="00871309">
        <w:t xml:space="preserve">real-time </w:t>
      </w:r>
      <w:commentRangeEnd w:id="249"/>
      <w:r w:rsidR="00D84A35">
        <w:rPr>
          <w:rStyle w:val="CommentReference"/>
        </w:rPr>
        <w:commentReference w:id="249"/>
      </w:r>
      <w:r w:rsidRPr="00871309">
        <w:t xml:space="preserve">assessment of risks associated with </w:t>
      </w:r>
      <w:ins w:id="250" w:author="Bogaert Els" w:date="2020-10-09T14:25:00Z">
        <w:r w:rsidR="001F6301">
          <w:t xml:space="preserve">navigational </w:t>
        </w:r>
        <w:r w:rsidR="005A16F3">
          <w:t xml:space="preserve">safety and efficiency </w:t>
        </w:r>
      </w:ins>
      <w:ins w:id="251" w:author="Bogaert Els" w:date="2020-10-09T14:26:00Z">
        <w:r w:rsidR="0019511B">
          <w:t xml:space="preserve">and the prediction of </w:t>
        </w:r>
      </w:ins>
      <w:del w:id="252" w:author="Bogaert Els" w:date="2020-10-09T14:26:00Z">
        <w:r w:rsidRPr="00871309" w:rsidDel="0019511B">
          <w:delText xml:space="preserve">the </w:delText>
        </w:r>
      </w:del>
      <w:r w:rsidRPr="00871309">
        <w:t>traffic situation</w:t>
      </w:r>
      <w:ins w:id="253" w:author="Bogaert Els" w:date="2020-10-09T14:26:00Z">
        <w:r w:rsidR="0019511B">
          <w:t>s</w:t>
        </w:r>
      </w:ins>
      <w:r w:rsidRPr="00871309">
        <w:t xml:space="preserve">. </w:t>
      </w:r>
      <w:r w:rsidR="00A130F5" w:rsidRPr="00871309">
        <w:t xml:space="preserve"> </w:t>
      </w:r>
      <w:r w:rsidRPr="00871309">
        <w:t>The DST should:</w:t>
      </w:r>
    </w:p>
    <w:p w14:paraId="71D5F9C5" w14:textId="1CC8B2B7" w:rsidR="00825458" w:rsidRPr="00871309" w:rsidRDefault="00825458" w:rsidP="00A130F5">
      <w:pPr>
        <w:pStyle w:val="Bullet1"/>
      </w:pPr>
      <w:r w:rsidRPr="00871309">
        <w:t>provide alerts (audible and / or visible)</w:t>
      </w:r>
      <w:r w:rsidR="00A130F5" w:rsidRPr="00871309">
        <w:t>;</w:t>
      </w:r>
    </w:p>
    <w:p w14:paraId="38DC00FD" w14:textId="77777777" w:rsidR="00825458" w:rsidRPr="00871309" w:rsidRDefault="00825458" w:rsidP="00A130F5">
      <w:pPr>
        <w:pStyle w:val="Bullet1"/>
      </w:pPr>
      <w:r w:rsidRPr="00871309">
        <w:t>reduce the workload;</w:t>
      </w:r>
    </w:p>
    <w:p w14:paraId="6B1EBEA7" w14:textId="77777777" w:rsidR="00825458" w:rsidRPr="00871309" w:rsidRDefault="00825458" w:rsidP="00A130F5">
      <w:pPr>
        <w:pStyle w:val="Bullet1"/>
      </w:pPr>
      <w:r w:rsidRPr="00871309">
        <w:t>be accurate and in real time;</w:t>
      </w:r>
    </w:p>
    <w:p w14:paraId="1584F738" w14:textId="77777777" w:rsidR="00825458" w:rsidRPr="00871309" w:rsidRDefault="00825458" w:rsidP="00A130F5">
      <w:pPr>
        <w:pStyle w:val="Bullet1"/>
      </w:pPr>
      <w:r w:rsidRPr="00871309">
        <w:t>be configurable with local VTS operational procedures;</w:t>
      </w:r>
    </w:p>
    <w:p w14:paraId="290CDE36" w14:textId="03382AA5" w:rsidR="00825458" w:rsidRPr="00871309" w:rsidRDefault="00825458" w:rsidP="00A130F5">
      <w:pPr>
        <w:pStyle w:val="Bullet1"/>
      </w:pPr>
      <w:r w:rsidRPr="00871309">
        <w:t>facilitate the result oriented decision making by VTS personnel in accordance with the type of service declared;</w:t>
      </w:r>
    </w:p>
    <w:p w14:paraId="6DB5804D" w14:textId="77777777" w:rsidR="00825458" w:rsidRPr="00871309" w:rsidRDefault="00825458" w:rsidP="00A130F5">
      <w:pPr>
        <w:pStyle w:val="Bullet1"/>
      </w:pPr>
      <w:r w:rsidRPr="00871309">
        <w:t xml:space="preserve">comply with IALA Recommendation V-125 (Use and presentation of symbology at VTS centres); </w:t>
      </w:r>
    </w:p>
    <w:p w14:paraId="0025EF9D" w14:textId="77777777" w:rsidR="00A73099" w:rsidRDefault="00825458" w:rsidP="00A130F5">
      <w:pPr>
        <w:pStyle w:val="Bullet1"/>
        <w:rPr>
          <w:ins w:id="254" w:author="Bogaert Els" w:date="2020-10-09T14:28:00Z"/>
        </w:rPr>
      </w:pPr>
      <w:r w:rsidRPr="00871309">
        <w:t xml:space="preserve">have recording </w:t>
      </w:r>
      <w:commentRangeStart w:id="255"/>
      <w:r w:rsidRPr="00871309">
        <w:t>capacity</w:t>
      </w:r>
      <w:commentRangeEnd w:id="255"/>
      <w:r w:rsidR="00D84A35">
        <w:rPr>
          <w:rStyle w:val="CommentReference"/>
          <w:color w:val="auto"/>
        </w:rPr>
        <w:commentReference w:id="255"/>
      </w:r>
      <w:ins w:id="256" w:author="Bogaert Els" w:date="2020-10-09T14:28:00Z">
        <w:r w:rsidR="00A73099">
          <w:t>;</w:t>
        </w:r>
      </w:ins>
    </w:p>
    <w:p w14:paraId="6707FD23" w14:textId="631F7754" w:rsidR="00825458" w:rsidRPr="00871309" w:rsidRDefault="00A73099" w:rsidP="00A130F5">
      <w:pPr>
        <w:pStyle w:val="Bullet1"/>
      </w:pPr>
      <w:ins w:id="257" w:author="Bogaert Els" w:date="2020-10-09T14:28:00Z">
        <w:r>
          <w:t>ana</w:t>
        </w:r>
        <w:r w:rsidR="00A17BA8">
          <w:t>lys</w:t>
        </w:r>
      </w:ins>
      <w:ins w:id="258" w:author="Bogaert Els" w:date="2020-10-09T14:29:00Z">
        <w:r w:rsidR="00A17BA8">
          <w:t>e data for the prediction of future situations</w:t>
        </w:r>
      </w:ins>
      <w:r w:rsidR="00825458" w:rsidRPr="00871309">
        <w:t>.</w:t>
      </w:r>
    </w:p>
    <w:p w14:paraId="38870899" w14:textId="77777777" w:rsidR="00825458" w:rsidRPr="00871309" w:rsidRDefault="00825458" w:rsidP="00A130F5">
      <w:pPr>
        <w:pStyle w:val="BodyText"/>
      </w:pPr>
      <w:r w:rsidRPr="00871309">
        <w:t>When the risk level exceeds a pre-defined threshold, the VTSO may be advised of the recommended risk mitigation options.</w:t>
      </w:r>
    </w:p>
    <w:p w14:paraId="2F61AA1A" w14:textId="77777777" w:rsidR="00825458" w:rsidRPr="00871309" w:rsidRDefault="00825458" w:rsidP="00A130F5">
      <w:pPr>
        <w:pStyle w:val="Heading2"/>
      </w:pPr>
      <w:bookmarkStart w:id="259" w:name="_Toc401745253"/>
      <w:bookmarkStart w:id="260" w:name="_Toc462405222"/>
      <w:r w:rsidRPr="00871309">
        <w:t>Training</w:t>
      </w:r>
      <w:bookmarkEnd w:id="259"/>
      <w:bookmarkEnd w:id="260"/>
    </w:p>
    <w:p w14:paraId="5A7CE7DB" w14:textId="77777777" w:rsidR="00A130F5" w:rsidRPr="00871309" w:rsidRDefault="00A130F5" w:rsidP="00A130F5">
      <w:pPr>
        <w:pStyle w:val="Heading2separationline"/>
      </w:pPr>
    </w:p>
    <w:p w14:paraId="50C77D16" w14:textId="77777777" w:rsidR="00825458" w:rsidRPr="00871309" w:rsidRDefault="00825458" w:rsidP="00A130F5">
      <w:pPr>
        <w:pStyle w:val="BodyText"/>
      </w:pPr>
      <w:r w:rsidRPr="00871309">
        <w:t>The VTS Authority should ensure that VTS personnel are adequately trained in the use of DSTs.</w:t>
      </w:r>
    </w:p>
    <w:p w14:paraId="1016A670" w14:textId="04D79115" w:rsidR="00825458" w:rsidRPr="00871309" w:rsidRDefault="00825458" w:rsidP="00A130F5">
      <w:pPr>
        <w:pStyle w:val="BodyText"/>
      </w:pPr>
      <w:r w:rsidRPr="00871309">
        <w:t xml:space="preserve">General training on the general principles of, types and common uses of DSTs should be provided in IALA Model Course V-103/1 within the Traffic Management module. </w:t>
      </w:r>
      <w:r w:rsidR="00A130F5" w:rsidRPr="00871309">
        <w:t xml:space="preserve"> </w:t>
      </w:r>
      <w:r w:rsidRPr="00871309">
        <w:t>Additionally, advanced training in the general use of DSTs should be provided in Model Course V-103/2 within the Advanced Traffic Management module recognizing the degree of management and supervisory oversight necessary to ensure the effective use of DSTs.</w:t>
      </w:r>
    </w:p>
    <w:p w14:paraId="4FFBCA50" w14:textId="5CE581E8" w:rsidR="00825458" w:rsidRPr="00871309" w:rsidRDefault="00825458" w:rsidP="00A130F5">
      <w:pPr>
        <w:pStyle w:val="BodyText"/>
      </w:pPr>
      <w:r w:rsidRPr="00871309">
        <w:t xml:space="preserve">Specific training on the use and application of DSTs within specific VTS Centres should be provided as a component of Model Course V-103/3 in an On-the-Job Training environment. </w:t>
      </w:r>
      <w:r w:rsidR="00A130F5" w:rsidRPr="00871309">
        <w:t xml:space="preserve"> </w:t>
      </w:r>
      <w:r w:rsidRPr="00871309">
        <w:t>Additionally, further training should be provided when new DSTs are introduced or modifications are made to existing DSTs.</w:t>
      </w:r>
    </w:p>
    <w:p w14:paraId="098D3EAD" w14:textId="77777777" w:rsidR="00825458" w:rsidRPr="00871309" w:rsidRDefault="00825458" w:rsidP="00A130F5">
      <w:pPr>
        <w:pStyle w:val="BodyText"/>
      </w:pPr>
      <w:r w:rsidRPr="00871309">
        <w:t>Emphasis should be given on the inputs and limitations of the DSTs.</w:t>
      </w:r>
    </w:p>
    <w:p w14:paraId="35C4CFF0" w14:textId="77777777" w:rsidR="00A130F5" w:rsidRPr="00871309" w:rsidRDefault="00A130F5">
      <w:pPr>
        <w:spacing w:after="200" w:line="276" w:lineRule="auto"/>
        <w:rPr>
          <w:rFonts w:asciiTheme="majorHAnsi" w:eastAsiaTheme="majorEastAsia" w:hAnsiTheme="majorHAnsi" w:cstheme="majorBidi"/>
          <w:b/>
          <w:bCs/>
          <w:color w:val="407EC9"/>
          <w:sz w:val="28"/>
          <w:szCs w:val="24"/>
        </w:rPr>
      </w:pPr>
      <w:bookmarkStart w:id="261" w:name="_Toc401745254"/>
      <w:r w:rsidRPr="00871309">
        <w:rPr>
          <w:caps/>
        </w:rPr>
        <w:br w:type="page"/>
      </w:r>
    </w:p>
    <w:p w14:paraId="0AAA1DA3" w14:textId="475CB145" w:rsidR="00825458" w:rsidRPr="00871309" w:rsidRDefault="00286D73" w:rsidP="00A130F5">
      <w:pPr>
        <w:pStyle w:val="Heading1"/>
        <w:rPr>
          <w:caps w:val="0"/>
        </w:rPr>
      </w:pPr>
      <w:bookmarkStart w:id="262" w:name="_Toc462405223"/>
      <w:r w:rsidRPr="00871309">
        <w:rPr>
          <w:caps w:val="0"/>
        </w:rPr>
        <w:t>EXAMPLES OF WHEN DECISION SUPPORT TOOLS MAY BE USED</w:t>
      </w:r>
      <w:bookmarkEnd w:id="261"/>
      <w:bookmarkEnd w:id="262"/>
    </w:p>
    <w:p w14:paraId="5E82B026" w14:textId="77777777" w:rsidR="00A130F5" w:rsidRPr="00871309" w:rsidRDefault="00A130F5" w:rsidP="00A130F5">
      <w:pPr>
        <w:pStyle w:val="Heading1separatationline"/>
      </w:pPr>
    </w:p>
    <w:p w14:paraId="3B3F9ED4" w14:textId="77777777" w:rsidR="00825458" w:rsidRPr="00871309" w:rsidRDefault="00825458" w:rsidP="00A130F5">
      <w:pPr>
        <w:pStyle w:val="BodyText"/>
      </w:pPr>
      <w:r w:rsidRPr="00871309">
        <w:t xml:space="preserve">The following list provides examples of where DSTs may assist in ensuring the safety and efficiency </w:t>
      </w:r>
      <w:commentRangeStart w:id="263"/>
      <w:r w:rsidRPr="00871309">
        <w:t>of navigation</w:t>
      </w:r>
      <w:commentRangeEnd w:id="263"/>
      <w:r w:rsidR="00F40F35">
        <w:rPr>
          <w:rStyle w:val="CommentReference"/>
        </w:rPr>
        <w:commentReference w:id="263"/>
      </w:r>
      <w:r w:rsidRPr="00871309">
        <w:t>:</w:t>
      </w:r>
    </w:p>
    <w:p w14:paraId="12BCEFBA" w14:textId="57781281" w:rsidR="00825458" w:rsidRPr="00871309" w:rsidRDefault="00FB3301" w:rsidP="00A130F5">
      <w:pPr>
        <w:pStyle w:val="Bullet1"/>
      </w:pPr>
      <w:bookmarkStart w:id="264" w:name="_Toc367195594"/>
      <w:bookmarkStart w:id="265" w:name="_Toc367195595"/>
      <w:bookmarkStart w:id="266" w:name="_Toc367195596"/>
      <w:bookmarkStart w:id="267" w:name="_Toc367195598"/>
      <w:bookmarkStart w:id="268" w:name="_Toc367195599"/>
      <w:bookmarkEnd w:id="264"/>
      <w:bookmarkEnd w:id="265"/>
      <w:bookmarkEnd w:id="266"/>
      <w:bookmarkEnd w:id="267"/>
      <w:r>
        <w:t>c</w:t>
      </w:r>
      <w:r w:rsidR="00825458" w:rsidRPr="00871309">
        <w:t>ollision avoidance;</w:t>
      </w:r>
      <w:bookmarkEnd w:id="268"/>
    </w:p>
    <w:p w14:paraId="75457BB3" w14:textId="7E5C2D21" w:rsidR="00825458" w:rsidRPr="00871309" w:rsidRDefault="00FB3301" w:rsidP="00A130F5">
      <w:pPr>
        <w:pStyle w:val="Bullet1"/>
      </w:pPr>
      <w:bookmarkStart w:id="269" w:name="_Toc367195600"/>
      <w:r>
        <w:t>a</w:t>
      </w:r>
      <w:r w:rsidR="00825458" w:rsidRPr="00871309">
        <w:t>nchor watch;</w:t>
      </w:r>
      <w:bookmarkEnd w:id="269"/>
    </w:p>
    <w:p w14:paraId="05A766A9" w14:textId="3CF98CB9" w:rsidR="00825458" w:rsidRPr="00871309" w:rsidRDefault="00FB3301" w:rsidP="00A130F5">
      <w:pPr>
        <w:pStyle w:val="Bullet1"/>
      </w:pPr>
      <w:bookmarkStart w:id="270" w:name="_Toc367195601"/>
      <w:r>
        <w:t>u</w:t>
      </w:r>
      <w:r w:rsidR="00825458" w:rsidRPr="00871309">
        <w:t xml:space="preserve">nder </w:t>
      </w:r>
      <w:r>
        <w:t>k</w:t>
      </w:r>
      <w:r w:rsidR="00825458" w:rsidRPr="00871309">
        <w:t>eel clearance</w:t>
      </w:r>
    </w:p>
    <w:p w14:paraId="021A12C7" w14:textId="7EA9EAD6" w:rsidR="00825458" w:rsidRDefault="00FB3301" w:rsidP="00A130F5">
      <w:pPr>
        <w:pStyle w:val="Bullet1"/>
        <w:rPr>
          <w:ins w:id="271" w:author="Bogaert Els" w:date="2020-10-09T14:04:00Z"/>
        </w:rPr>
      </w:pPr>
      <w:r>
        <w:t>g</w:t>
      </w:r>
      <w:r w:rsidR="00825458" w:rsidRPr="00871309">
        <w:t>rounding avoidance;</w:t>
      </w:r>
      <w:bookmarkEnd w:id="270"/>
    </w:p>
    <w:p w14:paraId="57A304CF" w14:textId="3E7302D3" w:rsidR="00187C6D" w:rsidRPr="00871309" w:rsidRDefault="00187C6D" w:rsidP="00A130F5">
      <w:pPr>
        <w:pStyle w:val="Bullet1"/>
      </w:pPr>
      <w:ins w:id="272" w:author="Bogaert Els" w:date="2020-10-09T14:07:00Z">
        <w:r>
          <w:t xml:space="preserve">alerting on </w:t>
        </w:r>
      </w:ins>
      <w:ins w:id="273" w:author="Bogaert Els" w:date="2020-10-09T14:04:00Z">
        <w:r>
          <w:t xml:space="preserve">meteorological </w:t>
        </w:r>
      </w:ins>
      <w:ins w:id="274" w:author="Bogaert Els" w:date="2020-10-09T14:07:00Z">
        <w:r>
          <w:t>conditions;</w:t>
        </w:r>
      </w:ins>
    </w:p>
    <w:p w14:paraId="3D4F044E" w14:textId="752686C7" w:rsidR="00825458" w:rsidRPr="00871309" w:rsidRDefault="00FB3301" w:rsidP="00A130F5">
      <w:pPr>
        <w:pStyle w:val="Bullet1"/>
      </w:pPr>
      <w:bookmarkStart w:id="275" w:name="_Toc367195602"/>
      <w:r>
        <w:t>a</w:t>
      </w:r>
      <w:r w:rsidR="00825458" w:rsidRPr="00871309">
        <w:t>ir draught clearance;</w:t>
      </w:r>
      <w:bookmarkEnd w:id="275"/>
    </w:p>
    <w:p w14:paraId="1B64FE08" w14:textId="3783B95E" w:rsidR="00825458" w:rsidRPr="00871309" w:rsidRDefault="00FB3301" w:rsidP="00A130F5">
      <w:pPr>
        <w:pStyle w:val="Bullet1"/>
      </w:pPr>
      <w:r>
        <w:t>c</w:t>
      </w:r>
      <w:r w:rsidR="00825458" w:rsidRPr="00871309">
        <w:t xml:space="preserve">ritical </w:t>
      </w:r>
      <w:commentRangeStart w:id="276"/>
      <w:r w:rsidR="00825458" w:rsidRPr="00871309">
        <w:t>waypoin</w:t>
      </w:r>
      <w:commentRangeEnd w:id="276"/>
      <w:r w:rsidR="006675E4">
        <w:rPr>
          <w:rStyle w:val="CommentReference"/>
          <w:color w:val="auto"/>
        </w:rPr>
        <w:commentReference w:id="276"/>
      </w:r>
      <w:r w:rsidR="00825458" w:rsidRPr="00871309">
        <w:t>t;</w:t>
      </w:r>
    </w:p>
    <w:p w14:paraId="0C722D49" w14:textId="217B94D1" w:rsidR="00825458" w:rsidRPr="00871309" w:rsidRDefault="00FB3301" w:rsidP="00A130F5">
      <w:pPr>
        <w:pStyle w:val="Bullet1"/>
      </w:pPr>
      <w:bookmarkStart w:id="277" w:name="_Toc367195603"/>
      <w:r>
        <w:t>a</w:t>
      </w:r>
      <w:r w:rsidR="00825458" w:rsidRPr="00871309">
        <w:t>rea related (limited access areas, area to be avoided,</w:t>
      </w:r>
      <w:ins w:id="278" w:author="Bogaert Els" w:date="2020-10-09T14:01:00Z">
        <w:r w:rsidR="00187C6D">
          <w:t xml:space="preserve"> area of interest,</w:t>
        </w:r>
      </w:ins>
      <w:r w:rsidR="00825458" w:rsidRPr="00871309">
        <w:t xml:space="preserve"> etc.);</w:t>
      </w:r>
      <w:bookmarkEnd w:id="277"/>
    </w:p>
    <w:p w14:paraId="133FFBB9" w14:textId="0B6BBE97" w:rsidR="00825458" w:rsidRPr="00871309" w:rsidRDefault="00FB3301" w:rsidP="00A130F5">
      <w:pPr>
        <w:pStyle w:val="Bullet1"/>
      </w:pPr>
      <w:bookmarkStart w:id="279" w:name="_Toc367195604"/>
      <w:r>
        <w:t>s</w:t>
      </w:r>
      <w:r w:rsidR="00825458" w:rsidRPr="00871309">
        <w:t>peed</w:t>
      </w:r>
      <w:ins w:id="280" w:author="Bogaert Els" w:date="2020-10-09T13:53:00Z">
        <w:r w:rsidR="00334E6A">
          <w:t xml:space="preserve"> alert</w:t>
        </w:r>
      </w:ins>
      <w:del w:id="281" w:author="Bogaert Els" w:date="2020-10-09T13:53:00Z">
        <w:r w:rsidR="00825458" w:rsidRPr="00871309" w:rsidDel="00334E6A">
          <w:delText xml:space="preserve"> limitation</w:delText>
        </w:r>
      </w:del>
      <w:r w:rsidR="00825458" w:rsidRPr="00871309">
        <w:t>;</w:t>
      </w:r>
      <w:bookmarkEnd w:id="279"/>
    </w:p>
    <w:p w14:paraId="18A8B683" w14:textId="74FFAB76" w:rsidR="00825458" w:rsidRPr="00871309" w:rsidRDefault="00FB3301" w:rsidP="00A130F5">
      <w:pPr>
        <w:pStyle w:val="Bullet1"/>
      </w:pPr>
      <w:bookmarkStart w:id="282" w:name="_Toc367195605"/>
      <w:r>
        <w:t>s</w:t>
      </w:r>
      <w:r w:rsidR="00825458" w:rsidRPr="00871309">
        <w:t>ailing plan compliance;</w:t>
      </w:r>
      <w:bookmarkEnd w:id="282"/>
    </w:p>
    <w:p w14:paraId="1B6E6BF3" w14:textId="3E7E88C0" w:rsidR="00825458" w:rsidRDefault="00FB3301" w:rsidP="00A130F5">
      <w:pPr>
        <w:pStyle w:val="Bullet1"/>
        <w:rPr>
          <w:ins w:id="283" w:author="Bogaert Els" w:date="2020-10-09T13:52:00Z"/>
        </w:rPr>
      </w:pPr>
      <w:bookmarkStart w:id="284" w:name="_Toc367195606"/>
      <w:r>
        <w:t>i</w:t>
      </w:r>
      <w:r w:rsidR="00825458" w:rsidRPr="00871309">
        <w:t>ncident or accident management</w:t>
      </w:r>
      <w:ins w:id="285" w:author="Bogaert Els" w:date="2020-10-09T14:07:00Z">
        <w:r w:rsidR="00187C6D">
          <w:t>;</w:t>
        </w:r>
      </w:ins>
      <w:del w:id="286" w:author="Bogaert Els" w:date="2020-10-09T14:07:00Z">
        <w:r w:rsidR="00825458" w:rsidRPr="00871309" w:rsidDel="00187C6D">
          <w:delText>.</w:delText>
        </w:r>
      </w:del>
      <w:bookmarkEnd w:id="284"/>
    </w:p>
    <w:p w14:paraId="11B2FFBF" w14:textId="4864A84E" w:rsidR="00334E6A" w:rsidRDefault="00334E6A" w:rsidP="00A130F5">
      <w:pPr>
        <w:pStyle w:val="Bullet1"/>
        <w:rPr>
          <w:ins w:id="287" w:author="Bogaert Els" w:date="2020-10-09T13:40:00Z"/>
        </w:rPr>
      </w:pPr>
      <w:ins w:id="288" w:author="Bogaert Els" w:date="2020-10-09T13:52:00Z">
        <w:r>
          <w:t>violation of r</w:t>
        </w:r>
      </w:ins>
      <w:ins w:id="289" w:author="Bogaert Els" w:date="2020-10-09T13:53:00Z">
        <w:r>
          <w:t>egulations</w:t>
        </w:r>
      </w:ins>
      <w:ins w:id="290" w:author="Bogaert Els" w:date="2020-10-09T14:07:00Z">
        <w:r w:rsidR="00187C6D">
          <w:t>;</w:t>
        </w:r>
      </w:ins>
    </w:p>
    <w:p w14:paraId="559E1ED0" w14:textId="2F88F59A" w:rsidR="00D4067A" w:rsidRDefault="00334E6A" w:rsidP="00A130F5">
      <w:pPr>
        <w:pStyle w:val="Bullet1"/>
        <w:rPr>
          <w:ins w:id="291" w:author="Bogaert Els" w:date="2020-10-09T13:45:00Z"/>
        </w:rPr>
      </w:pPr>
      <w:ins w:id="292" w:author="Bogaert Els" w:date="2020-10-09T13:49:00Z">
        <w:r>
          <w:t>v</w:t>
        </w:r>
      </w:ins>
      <w:ins w:id="293" w:author="Bogaert Els" w:date="2020-10-09T13:40:00Z">
        <w:r w:rsidR="00D4067A">
          <w:t xml:space="preserve">essels of </w:t>
        </w:r>
      </w:ins>
      <w:ins w:id="294" w:author="Bogaert Els" w:date="2020-10-09T13:45:00Z">
        <w:r w:rsidR="00D4067A">
          <w:t>interest</w:t>
        </w:r>
      </w:ins>
      <w:ins w:id="295" w:author="Bogaert Els" w:date="2020-10-09T14:07:00Z">
        <w:r w:rsidR="00187C6D">
          <w:t>;</w:t>
        </w:r>
      </w:ins>
    </w:p>
    <w:p w14:paraId="391A8D9B" w14:textId="52C2AE9E" w:rsidR="00D4067A" w:rsidRDefault="00334E6A" w:rsidP="00A130F5">
      <w:pPr>
        <w:pStyle w:val="Bullet1"/>
        <w:rPr>
          <w:ins w:id="296" w:author="Bogaert Els" w:date="2020-10-09T13:46:00Z"/>
        </w:rPr>
      </w:pPr>
      <w:ins w:id="297" w:author="Bogaert Els" w:date="2020-10-09T13:49:00Z">
        <w:r>
          <w:t>r</w:t>
        </w:r>
      </w:ins>
      <w:ins w:id="298" w:author="Bogaert Els" w:date="2020-10-09T13:45:00Z">
        <w:r w:rsidR="00D4067A">
          <w:t>oute prediction</w:t>
        </w:r>
      </w:ins>
      <w:ins w:id="299" w:author="Bogaert Els" w:date="2020-10-09T13:46:00Z">
        <w:r w:rsidR="00D4067A">
          <w:t xml:space="preserve"> and routeing advice</w:t>
        </w:r>
      </w:ins>
      <w:ins w:id="300" w:author="Bogaert Els" w:date="2020-10-09T14:07:00Z">
        <w:r w:rsidR="00187C6D">
          <w:t>;</w:t>
        </w:r>
      </w:ins>
    </w:p>
    <w:p w14:paraId="698F31E8" w14:textId="63F80C59" w:rsidR="00D4067A" w:rsidRDefault="00334E6A" w:rsidP="00A130F5">
      <w:pPr>
        <w:pStyle w:val="Bullet1"/>
        <w:rPr>
          <w:ins w:id="301" w:author="Bogaert Els" w:date="2020-10-09T13:50:00Z"/>
        </w:rPr>
      </w:pPr>
      <w:ins w:id="302" w:author="Bogaert Els" w:date="2020-10-09T13:49:00Z">
        <w:r>
          <w:t>p</w:t>
        </w:r>
      </w:ins>
      <w:ins w:id="303" w:author="Bogaert Els" w:date="2020-10-09T13:47:00Z">
        <w:r>
          <w:t>rediction of traffi</w:t>
        </w:r>
      </w:ins>
      <w:ins w:id="304" w:author="Bogaert Els" w:date="2020-10-09T13:48:00Z">
        <w:r>
          <w:t xml:space="preserve">c conflicts </w:t>
        </w:r>
      </w:ins>
      <w:ins w:id="305" w:author="Bogaert Els" w:date="2020-10-09T14:07:00Z">
        <w:r w:rsidR="00187C6D">
          <w:t>;</w:t>
        </w:r>
      </w:ins>
    </w:p>
    <w:p w14:paraId="50FC93D3" w14:textId="405951A9" w:rsidR="00334E6A" w:rsidRDefault="00334E6A" w:rsidP="00A130F5">
      <w:pPr>
        <w:pStyle w:val="Bullet1"/>
        <w:rPr>
          <w:ins w:id="306" w:author="Bogaert Els" w:date="2020-10-09T13:50:00Z"/>
        </w:rPr>
      </w:pPr>
      <w:ins w:id="307" w:author="Bogaert Els" w:date="2020-10-09T13:50:00Z">
        <w:r>
          <w:t xml:space="preserve">destination alert </w:t>
        </w:r>
      </w:ins>
    </w:p>
    <w:p w14:paraId="5A06BD63" w14:textId="58DFF593" w:rsidR="00187C6D" w:rsidRDefault="00187C6D" w:rsidP="00A130F5">
      <w:pPr>
        <w:pStyle w:val="Bullet1"/>
      </w:pPr>
      <w:ins w:id="308" w:author="Bogaert Els" w:date="2020-10-09T13:59:00Z">
        <w:r>
          <w:t>…</w:t>
        </w:r>
      </w:ins>
    </w:p>
    <w:p w14:paraId="244073F0" w14:textId="77777777" w:rsidR="00F1739A" w:rsidRPr="00871309" w:rsidRDefault="00F1739A" w:rsidP="00F1739A">
      <w:pPr>
        <w:pStyle w:val="Heading1"/>
      </w:pPr>
      <w:bookmarkStart w:id="309" w:name="_Toc208457822"/>
      <w:bookmarkStart w:id="310" w:name="_Toc401745239"/>
      <w:bookmarkStart w:id="311" w:name="_Toc462405224"/>
      <w:r w:rsidRPr="00871309">
        <w:rPr>
          <w:caps w:val="0"/>
        </w:rPr>
        <w:t>ACRONYMS AND DEFINITIONS</w:t>
      </w:r>
      <w:bookmarkEnd w:id="309"/>
      <w:bookmarkEnd w:id="310"/>
      <w:bookmarkEnd w:id="311"/>
    </w:p>
    <w:p w14:paraId="57AC739C" w14:textId="77777777" w:rsidR="00F1739A" w:rsidRPr="00871309" w:rsidRDefault="00F1739A" w:rsidP="00F1739A">
      <w:pPr>
        <w:pStyle w:val="Heading1separatationline"/>
      </w:pPr>
    </w:p>
    <w:p w14:paraId="0DDC1512" w14:textId="77777777" w:rsidR="00F1739A" w:rsidRPr="00871309" w:rsidRDefault="00F1739A" w:rsidP="00F1739A">
      <w:pPr>
        <w:pStyle w:val="BodyText"/>
      </w:pPr>
      <w:r w:rsidRPr="00871309">
        <w:t>To assist in the use of this guideline, the following acronyms and definitions, mainly based on IMO Resolutions, have been used:</w:t>
      </w:r>
    </w:p>
    <w:p w14:paraId="4F210E82" w14:textId="77777777" w:rsidR="00F1739A" w:rsidRPr="00871309" w:rsidRDefault="00F1739A" w:rsidP="00F1739A">
      <w:pPr>
        <w:pStyle w:val="Heading2"/>
      </w:pPr>
      <w:bookmarkStart w:id="312" w:name="_Toc462405225"/>
      <w:r w:rsidRPr="00871309">
        <w:t>Acronyms</w:t>
      </w:r>
      <w:bookmarkEnd w:id="312"/>
    </w:p>
    <w:p w14:paraId="42366931" w14:textId="77777777" w:rsidR="00F1739A" w:rsidRPr="00871309" w:rsidRDefault="00F1739A" w:rsidP="00F1739A">
      <w:pPr>
        <w:pStyle w:val="Heading2separationline"/>
      </w:pPr>
    </w:p>
    <w:p w14:paraId="3C6E6015" w14:textId="77777777" w:rsidR="00F1739A" w:rsidRPr="00871309" w:rsidRDefault="00F1739A" w:rsidP="00F1739A">
      <w:pPr>
        <w:pStyle w:val="Tabletext"/>
        <w:ind w:left="1134" w:hanging="1134"/>
        <w:rPr>
          <w:szCs w:val="20"/>
        </w:rPr>
      </w:pPr>
      <w:r w:rsidRPr="00871309">
        <w:rPr>
          <w:szCs w:val="20"/>
        </w:rPr>
        <w:t>DST</w:t>
      </w:r>
      <w:r w:rsidRPr="00871309">
        <w:rPr>
          <w:szCs w:val="20"/>
        </w:rPr>
        <w:tab/>
        <w:t>Decision Support Tools</w:t>
      </w:r>
    </w:p>
    <w:p w14:paraId="7168D2F4" w14:textId="77777777" w:rsidR="00F1739A" w:rsidRPr="00871309" w:rsidRDefault="00F1739A" w:rsidP="00F1739A">
      <w:pPr>
        <w:pStyle w:val="Tabletext"/>
        <w:ind w:left="1134" w:hanging="1134"/>
        <w:rPr>
          <w:szCs w:val="20"/>
        </w:rPr>
      </w:pPr>
      <w:r w:rsidRPr="00871309">
        <w:rPr>
          <w:szCs w:val="20"/>
        </w:rPr>
        <w:t>IALA</w:t>
      </w:r>
      <w:r w:rsidRPr="00871309">
        <w:rPr>
          <w:szCs w:val="20"/>
        </w:rPr>
        <w:tab/>
        <w:t>International Association of Marine Aids to Navigation and Lighthouse Authorities</w:t>
      </w:r>
    </w:p>
    <w:p w14:paraId="5D71C5DD" w14:textId="77777777" w:rsidR="00F1739A" w:rsidRPr="00871309" w:rsidRDefault="00F1739A" w:rsidP="00F1739A">
      <w:pPr>
        <w:pStyle w:val="Tabletext"/>
        <w:ind w:left="1134" w:hanging="1134"/>
        <w:rPr>
          <w:szCs w:val="20"/>
        </w:rPr>
      </w:pPr>
      <w:r w:rsidRPr="00871309">
        <w:rPr>
          <w:szCs w:val="20"/>
        </w:rPr>
        <w:t>IMO</w:t>
      </w:r>
      <w:r w:rsidRPr="00871309">
        <w:rPr>
          <w:szCs w:val="20"/>
        </w:rPr>
        <w:tab/>
        <w:t>International Maritime Organization</w:t>
      </w:r>
    </w:p>
    <w:p w14:paraId="70C0866D" w14:textId="7BE55429" w:rsidR="00F1739A" w:rsidRPr="00871309" w:rsidDel="00937BF1" w:rsidRDefault="00F1739A" w:rsidP="00F1739A">
      <w:pPr>
        <w:pStyle w:val="Tabletext"/>
        <w:ind w:left="1134" w:hanging="1134"/>
        <w:rPr>
          <w:del w:id="313" w:author="Heidi Clevett" w:date="2020-10-02T09:09:00Z"/>
          <w:szCs w:val="20"/>
        </w:rPr>
      </w:pPr>
      <w:commentRangeStart w:id="314"/>
      <w:del w:id="315" w:author="Heidi Clevett" w:date="2020-10-02T09:09:00Z">
        <w:r w:rsidRPr="00871309" w:rsidDel="00937BF1">
          <w:rPr>
            <w:szCs w:val="20"/>
          </w:rPr>
          <w:delText>INS</w:delText>
        </w:r>
        <w:r w:rsidRPr="00871309" w:rsidDel="00937BF1">
          <w:rPr>
            <w:szCs w:val="20"/>
          </w:rPr>
          <w:tab/>
          <w:delText>An information service is a service to ensure that essential information becomes available in time for on-board navigational decision-making.</w:delText>
        </w:r>
      </w:del>
    </w:p>
    <w:p w14:paraId="24F1E6F4" w14:textId="09E9BD61" w:rsidR="00F1739A" w:rsidDel="00937BF1" w:rsidRDefault="00F1739A" w:rsidP="00F1739A">
      <w:pPr>
        <w:pStyle w:val="Tabletext"/>
        <w:ind w:left="1134" w:hanging="1134"/>
        <w:rPr>
          <w:del w:id="316" w:author="Heidi Clevett" w:date="2020-10-02T09:09:00Z"/>
          <w:szCs w:val="20"/>
        </w:rPr>
      </w:pPr>
      <w:del w:id="317" w:author="Heidi Clevett" w:date="2020-10-02T09:09:00Z">
        <w:r w:rsidRPr="00871309" w:rsidDel="00937BF1">
          <w:rPr>
            <w:szCs w:val="20"/>
          </w:rPr>
          <w:delText>NAS</w:delText>
        </w:r>
        <w:r w:rsidRPr="00871309" w:rsidDel="00937BF1">
          <w:rPr>
            <w:szCs w:val="20"/>
          </w:rPr>
          <w:tab/>
          <w:delText>A navigational assistance service is a service to assist on-board navigational decision-making and to monitor its effects.</w:delText>
        </w:r>
      </w:del>
    </w:p>
    <w:p w14:paraId="6F35F315" w14:textId="52B2E4D6" w:rsidR="00F1739A" w:rsidDel="00937BF1" w:rsidRDefault="00F1739A" w:rsidP="00F1739A">
      <w:pPr>
        <w:pStyle w:val="Tabletext"/>
        <w:ind w:left="1134" w:hanging="1134"/>
        <w:rPr>
          <w:del w:id="318" w:author="Heidi Clevett" w:date="2020-10-02T09:09:00Z"/>
          <w:szCs w:val="20"/>
        </w:rPr>
      </w:pPr>
      <w:del w:id="319" w:author="Heidi Clevett" w:date="2020-10-02T09:09:00Z">
        <w:r w:rsidRPr="00871309" w:rsidDel="00937BF1">
          <w:rPr>
            <w:szCs w:val="20"/>
          </w:rPr>
          <w:delText>TOS</w:delText>
        </w:r>
        <w:r w:rsidRPr="00871309" w:rsidDel="00937BF1">
          <w:rPr>
            <w:szCs w:val="20"/>
          </w:rPr>
          <w:tab/>
          <w:delText>A traffic organization service is a service to prevent the development of dangerous maritime traffic situations and to provide for the safe and efficient movement of vessel traffic within the VTS area.</w:delText>
        </w:r>
        <w:commentRangeEnd w:id="314"/>
        <w:r w:rsidR="006675E4" w:rsidDel="00937BF1">
          <w:rPr>
            <w:rStyle w:val="CommentReference"/>
            <w:color w:val="auto"/>
          </w:rPr>
          <w:commentReference w:id="314"/>
        </w:r>
      </w:del>
    </w:p>
    <w:p w14:paraId="03BB61AC" w14:textId="77777777" w:rsidR="00F1739A" w:rsidRPr="00871309" w:rsidRDefault="00F1739A" w:rsidP="00F1739A">
      <w:pPr>
        <w:pStyle w:val="Tabletext"/>
        <w:ind w:left="1134" w:hanging="1134"/>
        <w:rPr>
          <w:szCs w:val="20"/>
        </w:rPr>
      </w:pPr>
      <w:r w:rsidRPr="00871309">
        <w:rPr>
          <w:szCs w:val="20"/>
        </w:rPr>
        <w:t>VTS</w:t>
      </w:r>
      <w:r w:rsidRPr="00871309">
        <w:rPr>
          <w:szCs w:val="20"/>
        </w:rPr>
        <w:tab/>
        <w:t>Vessel Traffic Services</w:t>
      </w:r>
    </w:p>
    <w:p w14:paraId="504B5F25" w14:textId="116FB6B0" w:rsidR="00F1739A" w:rsidRPr="00871309" w:rsidRDefault="00F1739A" w:rsidP="00C61CBC">
      <w:pPr>
        <w:pStyle w:val="Tabletext"/>
        <w:ind w:left="1134" w:hanging="1134"/>
        <w:rPr>
          <w:szCs w:val="20"/>
        </w:rPr>
      </w:pPr>
      <w:r w:rsidRPr="00871309">
        <w:rPr>
          <w:szCs w:val="20"/>
        </w:rPr>
        <w:t>VTSO</w:t>
      </w:r>
      <w:r w:rsidRPr="00871309">
        <w:rPr>
          <w:szCs w:val="20"/>
        </w:rPr>
        <w:tab/>
        <w:t>VTS Operator is an appropriately qualified person performing one or more tasks contributing to the services of the VTS.</w:t>
      </w:r>
    </w:p>
    <w:p w14:paraId="768DE954" w14:textId="602C221D" w:rsidR="00F1739A" w:rsidRPr="00871309" w:rsidRDefault="00F1739A" w:rsidP="00F1739A">
      <w:pPr>
        <w:pStyle w:val="Heading2"/>
      </w:pPr>
      <w:bookmarkStart w:id="320" w:name="_Toc462405226"/>
      <w:r w:rsidRPr="00871309">
        <w:t>Definitions</w:t>
      </w:r>
      <w:bookmarkEnd w:id="320"/>
    </w:p>
    <w:p w14:paraId="3D3D2205" w14:textId="77777777" w:rsidR="00F1739A" w:rsidRPr="00871309" w:rsidRDefault="00F1739A" w:rsidP="00F1739A">
      <w:pPr>
        <w:pStyle w:val="Heading2separationline"/>
      </w:pPr>
    </w:p>
    <w:p w14:paraId="6D4EDFDF" w14:textId="77777777" w:rsidR="00F1739A" w:rsidRPr="00871309" w:rsidRDefault="00F1739A" w:rsidP="007E6CB4">
      <w:pPr>
        <w:pStyle w:val="Tabletext"/>
        <w:ind w:left="3119" w:hanging="3119"/>
        <w:rPr>
          <w:szCs w:val="20"/>
        </w:rPr>
      </w:pPr>
      <w:r w:rsidRPr="00871309">
        <w:rPr>
          <w:szCs w:val="20"/>
          <w:lang w:eastAsia="de-DE"/>
        </w:rPr>
        <w:t>Alarm</w:t>
      </w:r>
      <w:r w:rsidRPr="00871309">
        <w:rPr>
          <w:szCs w:val="20"/>
        </w:rPr>
        <w:tab/>
        <w:t xml:space="preserve">A high priority alert requiring immediate attention and action (IMO Res. A.1021(26)) </w:t>
      </w:r>
    </w:p>
    <w:p w14:paraId="05EF67D9" w14:textId="77777777" w:rsidR="00F1739A" w:rsidRPr="00871309" w:rsidRDefault="00F1739A" w:rsidP="007E6CB4">
      <w:pPr>
        <w:pStyle w:val="Tabletext"/>
        <w:ind w:left="3119" w:hanging="3119"/>
        <w:rPr>
          <w:szCs w:val="20"/>
        </w:rPr>
      </w:pPr>
      <w:r w:rsidRPr="00871309">
        <w:rPr>
          <w:szCs w:val="20"/>
          <w:lang w:eastAsia="de-DE"/>
        </w:rPr>
        <w:t>Alert</w:t>
      </w:r>
      <w:r w:rsidRPr="00871309">
        <w:rPr>
          <w:szCs w:val="20"/>
          <w:lang w:eastAsia="de-DE"/>
        </w:rPr>
        <w:tab/>
      </w:r>
      <w:r w:rsidRPr="00871309">
        <w:rPr>
          <w:szCs w:val="20"/>
        </w:rPr>
        <w:t>An announcement of abnormal situations and conditions requiring attentions (IMO Res. A.1021(26))</w:t>
      </w:r>
    </w:p>
    <w:p w14:paraId="4C6FB0CB" w14:textId="77777777" w:rsidR="00F1739A" w:rsidRPr="00871309" w:rsidRDefault="00F1739A" w:rsidP="007E6CB4">
      <w:pPr>
        <w:pStyle w:val="Tabletext"/>
        <w:ind w:left="3119" w:hanging="3119"/>
        <w:rPr>
          <w:szCs w:val="20"/>
        </w:rPr>
      </w:pPr>
      <w:r w:rsidRPr="00871309">
        <w:rPr>
          <w:szCs w:val="20"/>
          <w:lang w:eastAsia="de-DE"/>
        </w:rPr>
        <w:t>Caution</w:t>
      </w:r>
      <w:r w:rsidRPr="00871309">
        <w:rPr>
          <w:szCs w:val="20"/>
          <w:lang w:eastAsia="de-DE"/>
        </w:rPr>
        <w:tab/>
      </w:r>
      <w:r w:rsidRPr="00871309">
        <w:rPr>
          <w:rFonts w:cs="ArialMT"/>
          <w:szCs w:val="20"/>
          <w:lang w:eastAsia="en-GB"/>
        </w:rPr>
        <w:t xml:space="preserve">Lowest priority of an alert. Awareness of a condition which does not warrant an alarm or warning condition, but still requires attention out of the ordinary consideration of the situation or of given information. </w:t>
      </w:r>
      <w:r w:rsidRPr="00871309">
        <w:rPr>
          <w:szCs w:val="20"/>
        </w:rPr>
        <w:t>(IMO Resolution A.1021(26))</w:t>
      </w:r>
    </w:p>
    <w:p w14:paraId="73DE4817" w14:textId="77777777" w:rsidR="00F1739A" w:rsidRPr="00871309" w:rsidRDefault="00F1739A" w:rsidP="007E6CB4">
      <w:pPr>
        <w:pStyle w:val="Tabletext"/>
        <w:ind w:left="3119" w:hanging="3119"/>
        <w:rPr>
          <w:szCs w:val="20"/>
        </w:rPr>
      </w:pPr>
      <w:r w:rsidRPr="00871309">
        <w:rPr>
          <w:szCs w:val="20"/>
          <w:lang w:eastAsia="de-DE"/>
        </w:rPr>
        <w:t>Warning</w:t>
      </w:r>
      <w:r w:rsidRPr="00871309">
        <w:rPr>
          <w:szCs w:val="20"/>
          <w:lang w:eastAsia="de-DE"/>
        </w:rPr>
        <w:tab/>
      </w:r>
      <w:r w:rsidRPr="00871309">
        <w:rPr>
          <w:szCs w:val="20"/>
        </w:rPr>
        <w:t>Condition requiring immediate attention, but not immediate action. (IMO Resolution A.1021(26))</w:t>
      </w:r>
    </w:p>
    <w:p w14:paraId="31808D39" w14:textId="77777777" w:rsidR="00F1739A" w:rsidRPr="00871309" w:rsidRDefault="00F1739A" w:rsidP="007E6CB4">
      <w:pPr>
        <w:pStyle w:val="Tabletext"/>
        <w:ind w:left="3119" w:hanging="3119"/>
        <w:rPr>
          <w:szCs w:val="20"/>
        </w:rPr>
      </w:pPr>
      <w:r w:rsidRPr="00871309">
        <w:rPr>
          <w:szCs w:val="20"/>
          <w:lang w:eastAsia="de-DE"/>
        </w:rPr>
        <w:t>Emergency alarm</w:t>
      </w:r>
      <w:r w:rsidRPr="00871309">
        <w:rPr>
          <w:szCs w:val="20"/>
          <w:lang w:eastAsia="de-DE"/>
        </w:rPr>
        <w:tab/>
      </w:r>
      <w:r w:rsidRPr="00871309">
        <w:rPr>
          <w:rFonts w:cs="ArialMT"/>
          <w:szCs w:val="20"/>
          <w:lang w:eastAsia="en-GB"/>
        </w:rPr>
        <w:t xml:space="preserve">Highest priority of an alert. Alarms which indicate immediate danger to human life or to the ship and its machinery exits and require immediate action. </w:t>
      </w:r>
      <w:r w:rsidRPr="00871309">
        <w:rPr>
          <w:szCs w:val="20"/>
        </w:rPr>
        <w:t>(IMO Res. A.1021(26))</w:t>
      </w:r>
    </w:p>
    <w:p w14:paraId="2BB688B8" w14:textId="77777777" w:rsidR="00F1739A" w:rsidRPr="00871309" w:rsidRDefault="00F1739A" w:rsidP="007E6CB4">
      <w:pPr>
        <w:pStyle w:val="Tabletext"/>
        <w:ind w:left="3119" w:hanging="3119"/>
        <w:rPr>
          <w:szCs w:val="20"/>
        </w:rPr>
      </w:pPr>
      <w:r w:rsidRPr="00871309">
        <w:rPr>
          <w:bCs/>
          <w:szCs w:val="20"/>
        </w:rPr>
        <w:t>Decision-maker</w:t>
      </w:r>
      <w:r w:rsidRPr="00871309">
        <w:rPr>
          <w:szCs w:val="20"/>
        </w:rPr>
        <w:tab/>
        <w:t>A person or group authorized to make decisions.</w:t>
      </w:r>
    </w:p>
    <w:p w14:paraId="14A7B97D" w14:textId="77777777" w:rsidR="00F1739A" w:rsidRPr="00871309" w:rsidRDefault="00F1739A" w:rsidP="007E6CB4">
      <w:pPr>
        <w:pStyle w:val="Tabletext"/>
        <w:ind w:left="3119" w:hanging="3119"/>
        <w:rPr>
          <w:szCs w:val="20"/>
          <w:lang w:eastAsia="de-DE"/>
        </w:rPr>
      </w:pPr>
      <w:r w:rsidRPr="00871309">
        <w:rPr>
          <w:szCs w:val="20"/>
        </w:rPr>
        <w:t>Decision support tool (DST)</w:t>
      </w:r>
      <w:r w:rsidRPr="00871309">
        <w:rPr>
          <w:szCs w:val="20"/>
          <w:lang w:eastAsia="de-DE"/>
        </w:rPr>
        <w:tab/>
      </w:r>
      <w:r w:rsidRPr="00871309">
        <w:rPr>
          <w:szCs w:val="20"/>
        </w:rPr>
        <w:t>A tool to assist the decision-maker at an operational, tactical and strategic level.  This may be in real-time or at a tactical or strategic level.</w:t>
      </w:r>
    </w:p>
    <w:p w14:paraId="01839E32" w14:textId="77777777" w:rsidR="00F1739A" w:rsidRPr="00871309" w:rsidRDefault="00F1739A" w:rsidP="007E6CB4">
      <w:pPr>
        <w:pStyle w:val="Tabletext"/>
        <w:ind w:left="3119" w:hanging="3119"/>
        <w:rPr>
          <w:szCs w:val="20"/>
        </w:rPr>
      </w:pPr>
      <w:r w:rsidRPr="00871309">
        <w:rPr>
          <w:bCs/>
          <w:szCs w:val="20"/>
        </w:rPr>
        <w:t xml:space="preserve">Passive </w:t>
      </w:r>
      <w:r w:rsidRPr="00871309">
        <w:rPr>
          <w:szCs w:val="20"/>
        </w:rPr>
        <w:t>decision support tool</w:t>
      </w:r>
      <w:r w:rsidRPr="00871309">
        <w:rPr>
          <w:bCs/>
          <w:szCs w:val="20"/>
        </w:rPr>
        <w:tab/>
      </w:r>
      <w:r w:rsidRPr="00871309">
        <w:rPr>
          <w:szCs w:val="20"/>
        </w:rPr>
        <w:t xml:space="preserve">A </w:t>
      </w:r>
      <w:r w:rsidRPr="00871309">
        <w:rPr>
          <w:szCs w:val="20"/>
          <w:lang w:eastAsia="zh-CN"/>
        </w:rPr>
        <w:t>tool</w:t>
      </w:r>
      <w:r w:rsidRPr="00871309">
        <w:rPr>
          <w:szCs w:val="20"/>
        </w:rPr>
        <w:t xml:space="preserve"> that aids the process of decision making, but that cannot bring out explicit decision suggestions or solutions</w:t>
      </w:r>
      <w:r w:rsidRPr="00871309">
        <w:rPr>
          <w:szCs w:val="20"/>
          <w:lang w:eastAsia="zh-CN"/>
        </w:rPr>
        <w:t>.</w:t>
      </w:r>
    </w:p>
    <w:p w14:paraId="315896F7" w14:textId="77777777" w:rsidR="00F1739A" w:rsidRPr="00871309" w:rsidRDefault="00F1739A" w:rsidP="007E6CB4">
      <w:pPr>
        <w:pStyle w:val="Tabletext"/>
        <w:ind w:left="3119" w:hanging="3119"/>
        <w:rPr>
          <w:szCs w:val="20"/>
        </w:rPr>
      </w:pPr>
      <w:r w:rsidRPr="00871309">
        <w:rPr>
          <w:szCs w:val="20"/>
          <w:lang w:eastAsia="de-DE"/>
        </w:rPr>
        <w:t xml:space="preserve">Active </w:t>
      </w:r>
      <w:r w:rsidRPr="00871309">
        <w:rPr>
          <w:szCs w:val="20"/>
        </w:rPr>
        <w:t>decision support tool</w:t>
      </w:r>
      <w:r w:rsidRPr="00871309">
        <w:rPr>
          <w:szCs w:val="20"/>
          <w:lang w:eastAsia="de-DE"/>
        </w:rPr>
        <w:tab/>
      </w:r>
      <w:r w:rsidRPr="00871309">
        <w:rPr>
          <w:szCs w:val="20"/>
          <w:lang w:eastAsia="zh-CN"/>
        </w:rPr>
        <w:t>A tool that</w:t>
      </w:r>
      <w:r w:rsidRPr="00871309">
        <w:rPr>
          <w:szCs w:val="20"/>
        </w:rPr>
        <w:t xml:space="preserve"> bring</w:t>
      </w:r>
      <w:r w:rsidRPr="00871309">
        <w:rPr>
          <w:szCs w:val="20"/>
          <w:lang w:eastAsia="zh-CN"/>
        </w:rPr>
        <w:t>s</w:t>
      </w:r>
      <w:r w:rsidRPr="00871309">
        <w:rPr>
          <w:szCs w:val="20"/>
        </w:rPr>
        <w:t xml:space="preserve"> out decision suggestions or solutions to support decision making.</w:t>
      </w:r>
    </w:p>
    <w:p w14:paraId="1199FA72" w14:textId="7D6AF8FA" w:rsidR="00F1739A" w:rsidRPr="00F1739A" w:rsidRDefault="00F1739A" w:rsidP="007E6CB4">
      <w:pPr>
        <w:pStyle w:val="Tabletext"/>
        <w:ind w:left="3119" w:hanging="3119"/>
        <w:rPr>
          <w:rFonts w:cs="Arial"/>
          <w:szCs w:val="20"/>
        </w:rPr>
      </w:pPr>
      <w:r w:rsidRPr="00871309">
        <w:rPr>
          <w:bCs/>
          <w:szCs w:val="20"/>
        </w:rPr>
        <w:t>Co</w:t>
      </w:r>
      <w:r w:rsidR="007E6CB4">
        <w:rPr>
          <w:bCs/>
          <w:szCs w:val="20"/>
        </w:rPr>
        <w:t>-</w:t>
      </w:r>
      <w:r w:rsidRPr="00871309">
        <w:rPr>
          <w:bCs/>
          <w:szCs w:val="20"/>
        </w:rPr>
        <w:t xml:space="preserve">operative </w:t>
      </w:r>
      <w:r w:rsidRPr="00871309">
        <w:rPr>
          <w:szCs w:val="20"/>
        </w:rPr>
        <w:t>decision support tool</w:t>
      </w:r>
      <w:r w:rsidRPr="00871309">
        <w:rPr>
          <w:bCs/>
          <w:szCs w:val="20"/>
        </w:rPr>
        <w:tab/>
      </w:r>
      <w:r w:rsidRPr="00871309">
        <w:rPr>
          <w:rFonts w:cs="Arial"/>
          <w:szCs w:val="20"/>
          <w:lang w:eastAsia="zh-CN"/>
        </w:rPr>
        <w:t>A</w:t>
      </w:r>
      <w:r w:rsidRPr="00871309">
        <w:rPr>
          <w:rFonts w:cs="Arial"/>
          <w:iCs/>
          <w:szCs w:val="20"/>
          <w:lang w:eastAsia="zh-CN"/>
        </w:rPr>
        <w:t xml:space="preserve"> tool that</w:t>
      </w:r>
      <w:r w:rsidRPr="00871309">
        <w:rPr>
          <w:rFonts w:cs="Arial"/>
          <w:szCs w:val="20"/>
          <w:lang w:eastAsia="zh-CN"/>
        </w:rPr>
        <w:t xml:space="preserve"> helps the decision-maker to modify, complete, or refine the decision suggestions provided by the tool, and feed back to the tool.  The tool again improves, completes, and refines the suggestions of the decision-maker and feedback for validation.  The whole process may start again, until a consolidated solution is generated.</w:t>
      </w:r>
    </w:p>
    <w:p w14:paraId="76301121" w14:textId="6872477D" w:rsidR="00825458" w:rsidRPr="00871309" w:rsidRDefault="00286D73" w:rsidP="00A130F5">
      <w:pPr>
        <w:pStyle w:val="Heading1"/>
      </w:pPr>
      <w:bookmarkStart w:id="321" w:name="_Toc401745255"/>
      <w:bookmarkStart w:id="322" w:name="_Toc462405227"/>
      <w:r w:rsidRPr="00871309">
        <w:rPr>
          <w:caps w:val="0"/>
        </w:rPr>
        <w:t>REFEREN</w:t>
      </w:r>
      <w:commentRangeStart w:id="323"/>
      <w:r w:rsidRPr="00871309">
        <w:rPr>
          <w:caps w:val="0"/>
        </w:rPr>
        <w:t>CES</w:t>
      </w:r>
      <w:bookmarkEnd w:id="321"/>
      <w:bookmarkEnd w:id="322"/>
      <w:commentRangeEnd w:id="323"/>
      <w:r w:rsidR="006675E4">
        <w:rPr>
          <w:rStyle w:val="CommentReference"/>
          <w:rFonts w:asciiTheme="minorHAnsi" w:eastAsiaTheme="minorHAnsi" w:hAnsiTheme="minorHAnsi" w:cstheme="minorBidi"/>
          <w:b w:val="0"/>
          <w:bCs w:val="0"/>
          <w:caps w:val="0"/>
          <w:color w:val="auto"/>
        </w:rPr>
        <w:commentReference w:id="323"/>
      </w:r>
    </w:p>
    <w:p w14:paraId="5A69F258" w14:textId="77777777" w:rsidR="00A130F5" w:rsidRPr="00871309" w:rsidRDefault="00A130F5" w:rsidP="00A130F5">
      <w:pPr>
        <w:pStyle w:val="Heading1separatationline"/>
      </w:pPr>
    </w:p>
    <w:p w14:paraId="2D0E269C" w14:textId="77777777" w:rsidR="00825458" w:rsidRPr="00871309" w:rsidRDefault="00825458" w:rsidP="00A130F5">
      <w:pPr>
        <w:pStyle w:val="BodyText"/>
      </w:pPr>
      <w:r w:rsidRPr="00871309">
        <w:t>The following primary references have been used in the production of this Guideline:</w:t>
      </w:r>
    </w:p>
    <w:p w14:paraId="12EBFFD3" w14:textId="08CFD7E3" w:rsidR="00825458" w:rsidRPr="00871309" w:rsidRDefault="00825458" w:rsidP="00A130F5">
      <w:pPr>
        <w:pStyle w:val="List1"/>
      </w:pPr>
      <w:r w:rsidRPr="00871309">
        <w:t>IMO Resolution A.1021(26) Code on alerts and indicators</w:t>
      </w:r>
      <w:r w:rsidR="00A130F5" w:rsidRPr="00871309">
        <w:t>.</w:t>
      </w:r>
    </w:p>
    <w:p w14:paraId="02C1EA44" w14:textId="31F32591" w:rsidR="00825458" w:rsidRPr="00871309" w:rsidRDefault="00825458" w:rsidP="00A130F5">
      <w:pPr>
        <w:pStyle w:val="List1"/>
      </w:pPr>
      <w:r w:rsidRPr="00871309">
        <w:t>IALA VTS Manual</w:t>
      </w:r>
      <w:r w:rsidR="00A130F5" w:rsidRPr="00871309">
        <w:t>.</w:t>
      </w:r>
    </w:p>
    <w:p w14:paraId="6444F769" w14:textId="6BED4120" w:rsidR="00825458" w:rsidRPr="00871309" w:rsidRDefault="00825458" w:rsidP="00A130F5">
      <w:pPr>
        <w:pStyle w:val="List1"/>
      </w:pPr>
      <w:r w:rsidRPr="00871309">
        <w:t>IALA Dictionary</w:t>
      </w:r>
      <w:r w:rsidR="00A130F5" w:rsidRPr="00871309">
        <w:t>.</w:t>
      </w:r>
    </w:p>
    <w:p w14:paraId="44D466A4" w14:textId="7832F3F8" w:rsidR="00825458" w:rsidRPr="00871309" w:rsidRDefault="00825458" w:rsidP="00A130F5">
      <w:pPr>
        <w:pStyle w:val="List1"/>
      </w:pPr>
      <w:r w:rsidRPr="00871309">
        <w:t>IALA Recommendation V-125 on the use and presentation of symbology at a VTS Centre (including AIS)</w:t>
      </w:r>
      <w:r w:rsidR="00A130F5" w:rsidRPr="00871309">
        <w:t>.</w:t>
      </w:r>
    </w:p>
    <w:p w14:paraId="237276D9" w14:textId="37BBF087" w:rsidR="00825458" w:rsidRPr="00871309" w:rsidRDefault="00825458" w:rsidP="00A130F5">
      <w:pPr>
        <w:pStyle w:val="List1"/>
      </w:pPr>
      <w:r w:rsidRPr="00871309">
        <w:t>IALA Recommendation V-127 on Operational Procedures for Vessel Traffic Services</w:t>
      </w:r>
      <w:r w:rsidR="00A130F5" w:rsidRPr="00871309">
        <w:t>.</w:t>
      </w:r>
    </w:p>
    <w:p w14:paraId="7946316E" w14:textId="72437FC3" w:rsidR="00825458" w:rsidRPr="00871309" w:rsidRDefault="00825458" w:rsidP="00A130F5">
      <w:pPr>
        <w:pStyle w:val="List1"/>
      </w:pPr>
      <w:r w:rsidRPr="00871309">
        <w:t>IALA Recommendation V-128 on Operational and Technical Performance Requirements for VTS Equipment</w:t>
      </w:r>
      <w:r w:rsidR="00A130F5" w:rsidRPr="00871309">
        <w:t>.</w:t>
      </w:r>
    </w:p>
    <w:p w14:paraId="14E3378F" w14:textId="08A5DA4E" w:rsidR="00825458" w:rsidRPr="00871309" w:rsidRDefault="00825458" w:rsidP="00A130F5">
      <w:pPr>
        <w:pStyle w:val="List1"/>
      </w:pPr>
      <w:r w:rsidRPr="00871309">
        <w:t>IALA Guideline 1018 on Risk Management</w:t>
      </w:r>
      <w:r w:rsidR="00A130F5" w:rsidRPr="00871309">
        <w:t>.</w:t>
      </w:r>
    </w:p>
    <w:p w14:paraId="6BD72052" w14:textId="72AACC54" w:rsidR="00825458" w:rsidRPr="00871309" w:rsidRDefault="00825458" w:rsidP="00A130F5">
      <w:pPr>
        <w:pStyle w:val="List1"/>
      </w:pPr>
      <w:r w:rsidRPr="00871309">
        <w:t>IALA Guideline 1070 on VTS role in managing Restricted or Limited Access Areas</w:t>
      </w:r>
      <w:r w:rsidR="00A130F5" w:rsidRPr="00871309">
        <w:t>.</w:t>
      </w:r>
    </w:p>
    <w:p w14:paraId="5B49E636" w14:textId="5EE3B2A1" w:rsidR="004944C8" w:rsidRPr="00871309" w:rsidRDefault="00825458" w:rsidP="00A130F5">
      <w:pPr>
        <w:pStyle w:val="List1"/>
      </w:pPr>
      <w:r w:rsidRPr="00871309">
        <w:t xml:space="preserve">IALA Guideline 1089 on provision of Vessel Traffic Services </w:t>
      </w:r>
      <w:commentRangeStart w:id="324"/>
      <w:del w:id="325" w:author="Heidi Clevett" w:date="2020-10-02T09:10:00Z">
        <w:r w:rsidRPr="00871309" w:rsidDel="00937BF1">
          <w:delText>(INS, TOS, NAS).</w:delText>
        </w:r>
        <w:commentRangeEnd w:id="324"/>
        <w:r w:rsidR="006675E4" w:rsidDel="00937BF1">
          <w:rPr>
            <w:rStyle w:val="CommentReference"/>
            <w:rFonts w:eastAsiaTheme="minorHAnsi" w:cstheme="minorBidi"/>
            <w:lang w:eastAsia="en-US"/>
          </w:rPr>
          <w:commentReference w:id="324"/>
        </w:r>
      </w:del>
    </w:p>
    <w:p w14:paraId="673050B0" w14:textId="77777777" w:rsidR="004944C8" w:rsidRPr="00871309" w:rsidRDefault="004944C8" w:rsidP="004944C8">
      <w:pPr>
        <w:pStyle w:val="BodyText"/>
      </w:pPr>
    </w:p>
    <w:sectPr w:rsidR="004944C8" w:rsidRPr="00871309" w:rsidSect="00CD348B">
      <w:headerReference w:type="default" r:id="rId25"/>
      <w:footerReference w:type="default" r:id="rId26"/>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4" w:author="Heidi Clevett" w:date="2020-09-29T12:23:00Z" w:initials="HC">
    <w:p w14:paraId="5CC9DB16" w14:textId="77777777" w:rsidR="00DD5DEB" w:rsidRDefault="00DD5DEB">
      <w:pPr>
        <w:pStyle w:val="CommentText"/>
      </w:pPr>
      <w:r>
        <w:rPr>
          <w:rStyle w:val="CommentReference"/>
        </w:rPr>
        <w:annotationRef/>
      </w:r>
      <w:r>
        <w:t>Define operational, tactical and strategic levels</w:t>
      </w:r>
    </w:p>
    <w:p w14:paraId="01F7D9AD" w14:textId="77777777" w:rsidR="00DD5DEB" w:rsidRDefault="00DD5DEB">
      <w:pPr>
        <w:pStyle w:val="CommentText"/>
      </w:pPr>
    </w:p>
    <w:p w14:paraId="4D5A3259" w14:textId="60F68B83" w:rsidR="00DD5DEB" w:rsidRDefault="00DD5DEB">
      <w:pPr>
        <w:pStyle w:val="CommentText"/>
      </w:pPr>
      <w:r>
        <w:t>Add section on introducing DST including training and management of use. Expand upon this in 2.4</w:t>
      </w:r>
    </w:p>
  </w:comment>
  <w:comment w:id="46" w:author="Heidi Clevett" w:date="2020-09-29T10:22:00Z" w:initials="HC">
    <w:p w14:paraId="24B4E38E" w14:textId="19025E73" w:rsidR="00DD5DEB" w:rsidRDefault="00DD5DEB" w:rsidP="00A64D55">
      <w:pPr>
        <w:pStyle w:val="CommentText"/>
      </w:pPr>
      <w:r>
        <w:rPr>
          <w:rStyle w:val="CommentReference"/>
        </w:rPr>
        <w:annotationRef/>
      </w:r>
      <w:r>
        <w:t>Reconsider the objective once other parts of the document have been amended</w:t>
      </w:r>
    </w:p>
  </w:comment>
  <w:comment w:id="52" w:author="Heidi Clevett" w:date="2020-09-29T09:27:00Z" w:initials="HC">
    <w:p w14:paraId="2EC682A6" w14:textId="7FCBCC94" w:rsidR="00DD5DEB" w:rsidRDefault="00DD5DEB">
      <w:pPr>
        <w:pStyle w:val="CommentText"/>
      </w:pPr>
      <w:r>
        <w:rPr>
          <w:rStyle w:val="CommentReference"/>
        </w:rPr>
        <w:annotationRef/>
      </w:r>
      <w:r>
        <w:t xml:space="preserve">Need to update – Propose to change this to operational, tactical, and strategic </w:t>
      </w:r>
    </w:p>
  </w:comment>
  <w:comment w:id="60" w:author="Heidi Clevett" w:date="2020-09-29T09:28:00Z" w:initials="HC">
    <w:p w14:paraId="741B0FB8" w14:textId="77777777" w:rsidR="00DD5DEB" w:rsidRDefault="00DD5DEB">
      <w:pPr>
        <w:pStyle w:val="CommentText"/>
      </w:pPr>
      <w:r>
        <w:rPr>
          <w:rStyle w:val="CommentReference"/>
        </w:rPr>
        <w:annotationRef/>
      </w:r>
      <w:r>
        <w:t>Include predicted? ‘prediction of urgent situations according to data analysis’</w:t>
      </w:r>
    </w:p>
    <w:p w14:paraId="089DD8A8" w14:textId="4225BB65" w:rsidR="00DD5DEB" w:rsidRDefault="00DD5DEB">
      <w:pPr>
        <w:pStyle w:val="CommentText"/>
      </w:pPr>
      <w:r>
        <w:t>Expand on ‘autonomous’?? as per China MSA input paper</w:t>
      </w:r>
    </w:p>
  </w:comment>
  <w:comment w:id="64" w:author="Heidi Clevett" w:date="2020-10-05T12:32:00Z" w:initials="HC">
    <w:p w14:paraId="4BAA5FB8" w14:textId="77777777" w:rsidR="00DD5DEB" w:rsidRDefault="00DD5DEB" w:rsidP="009A02D3">
      <w:pPr>
        <w:pStyle w:val="CommentText"/>
      </w:pPr>
      <w:r>
        <w:rPr>
          <w:rStyle w:val="CommentReference"/>
        </w:rPr>
        <w:annotationRef/>
      </w:r>
      <w:r>
        <w:t>Become 2.2?</w:t>
      </w:r>
    </w:p>
  </w:comment>
  <w:comment w:id="73" w:author="Bogaert Els" w:date="2020-10-09T13:06:00Z" w:initials="BE">
    <w:p w14:paraId="2BDDEC0B" w14:textId="0A222D4E" w:rsidR="00DD5DEB" w:rsidRDefault="00DD5DEB">
      <w:pPr>
        <w:pStyle w:val="CommentText"/>
      </w:pPr>
      <w:r>
        <w:rPr>
          <w:rStyle w:val="CommentReference"/>
        </w:rPr>
        <w:annotationRef/>
      </w:r>
      <w:r>
        <w:t xml:space="preserve">Replace by signalling ? </w:t>
      </w:r>
    </w:p>
  </w:comment>
  <w:comment w:id="103" w:author="Bogaert Els" w:date="2020-10-09T13:09:00Z" w:initials="BE">
    <w:p w14:paraId="539A5E7F" w14:textId="4D147DCE" w:rsidR="00DD5DEB" w:rsidRDefault="00DD5DEB">
      <w:pPr>
        <w:pStyle w:val="CommentText"/>
      </w:pPr>
      <w:r>
        <w:rPr>
          <w:rStyle w:val="CommentReference"/>
        </w:rPr>
        <w:annotationRef/>
      </w:r>
      <w:r>
        <w:t xml:space="preserve">Replace by advisory? </w:t>
      </w:r>
    </w:p>
  </w:comment>
  <w:comment w:id="139" w:author="Heidi Clevett" w:date="2020-09-29T09:56:00Z" w:initials="HC">
    <w:p w14:paraId="1E0C5F88" w14:textId="77777777" w:rsidR="00DD5DEB" w:rsidRDefault="00DD5DEB" w:rsidP="009A02D3">
      <w:pPr>
        <w:pStyle w:val="CommentText"/>
        <w:rPr>
          <w:lang w:val="en-US"/>
        </w:rPr>
      </w:pPr>
      <w:r>
        <w:rPr>
          <w:rStyle w:val="CommentReference"/>
        </w:rPr>
        <w:annotationRef/>
      </w:r>
    </w:p>
    <w:p w14:paraId="5BB99748" w14:textId="77777777" w:rsidR="00DD5DEB" w:rsidRDefault="00DD5DEB" w:rsidP="009A02D3">
      <w:pPr>
        <w:pStyle w:val="CommentText"/>
        <w:rPr>
          <w:lang w:val="en-US"/>
        </w:rPr>
      </w:pPr>
      <w:r>
        <w:rPr>
          <w:lang w:val="en-US"/>
        </w:rPr>
        <w:t>To include ‘automatic’ example to include MASS</w:t>
      </w:r>
    </w:p>
    <w:p w14:paraId="79ED8BCE" w14:textId="77777777" w:rsidR="00DD5DEB" w:rsidRDefault="00DD5DEB" w:rsidP="009A02D3">
      <w:pPr>
        <w:pStyle w:val="CommentText"/>
        <w:rPr>
          <w:lang w:val="en-US"/>
        </w:rPr>
      </w:pPr>
    </w:p>
    <w:p w14:paraId="29195832" w14:textId="77777777" w:rsidR="00DD5DEB" w:rsidRDefault="00DD5DEB" w:rsidP="009A02D3">
      <w:pPr>
        <w:pStyle w:val="CommentText"/>
      </w:pPr>
      <w:r>
        <w:t xml:space="preserve">Peter Eade: </w:t>
      </w:r>
      <w:r w:rsidRPr="008F15C9">
        <w:t xml:space="preserve">These are not self-explanatory titles.    Perhaps the types of DST could be based on their purpose, such as Planning DSTs, Operational DSTs and Management DSTs.  Management DSTs could include Near Miss Identification (for example).  </w:t>
      </w:r>
    </w:p>
  </w:comment>
  <w:comment w:id="163" w:author="Heidi Clevett" w:date="2020-09-29T09:43:00Z" w:initials="HC">
    <w:p w14:paraId="36BC1ACD" w14:textId="4F93901E" w:rsidR="00DD5DEB" w:rsidRDefault="00DD5DEB">
      <w:pPr>
        <w:pStyle w:val="CommentText"/>
      </w:pPr>
      <w:r>
        <w:rPr>
          <w:rStyle w:val="CommentReference"/>
        </w:rPr>
        <w:annotationRef/>
      </w:r>
      <w:r>
        <w:t>S</w:t>
      </w:r>
      <w:r w:rsidRPr="00D84A35">
        <w:t>ituation awareness to ensure safety of vessel traffic</w:t>
      </w:r>
      <w:r>
        <w:t>????</w:t>
      </w:r>
    </w:p>
  </w:comment>
  <w:comment w:id="164" w:author="Heidi Clevett" w:date="2020-09-29T09:32:00Z" w:initials="HC">
    <w:p w14:paraId="0182C58F" w14:textId="11FF6112" w:rsidR="00DD5DEB" w:rsidRDefault="00DD5DEB">
      <w:pPr>
        <w:pStyle w:val="CommentText"/>
      </w:pPr>
      <w:r>
        <w:rPr>
          <w:rStyle w:val="CommentReference"/>
        </w:rPr>
        <w:annotationRef/>
      </w:r>
      <w:r>
        <w:t>Still relevant, propose to keep these sections</w:t>
      </w:r>
    </w:p>
  </w:comment>
  <w:comment w:id="165" w:author="Heidi Clevett" w:date="2020-09-29T10:52:00Z" w:initials="HC">
    <w:p w14:paraId="51EC8E92" w14:textId="53E72A5E" w:rsidR="00DD5DEB" w:rsidRDefault="00DD5DEB">
      <w:pPr>
        <w:pStyle w:val="CommentText"/>
      </w:pPr>
      <w:r>
        <w:rPr>
          <w:rStyle w:val="CommentReference"/>
        </w:rPr>
        <w:annotationRef/>
      </w:r>
      <w:r>
        <w:t xml:space="preserve">Herve: Possibility to add new alarm, ‘cumulative alarm’ being a combination of all available data to provide risk indication of area. ‘Sequenced’ alarm enables DST to build up historical data on a certain event e.g. CPA over a specified period of time </w:t>
      </w:r>
    </w:p>
  </w:comment>
  <w:comment w:id="171" w:author="Heidi Clevett" w:date="2020-09-29T12:23:00Z" w:initials="HC">
    <w:p w14:paraId="521E99E2" w14:textId="40609F50" w:rsidR="00DD5DEB" w:rsidRDefault="00DD5DEB">
      <w:pPr>
        <w:pStyle w:val="CommentText"/>
      </w:pPr>
      <w:r>
        <w:rPr>
          <w:rStyle w:val="CommentReference"/>
        </w:rPr>
        <w:annotationRef/>
      </w:r>
      <w:r>
        <w:t>Provide new examples (more strategic)</w:t>
      </w:r>
    </w:p>
  </w:comment>
  <w:comment w:id="182" w:author="Heidi Clevett" w:date="2020-09-29T10:30:00Z" w:initials="HC">
    <w:p w14:paraId="244A1306" w14:textId="27FCC4CB" w:rsidR="00DD5DEB" w:rsidRDefault="00DD5DEB">
      <w:pPr>
        <w:pStyle w:val="CommentText"/>
      </w:pPr>
      <w:r>
        <w:rPr>
          <w:rStyle w:val="CommentReference"/>
        </w:rPr>
        <w:annotationRef/>
      </w:r>
      <w:r>
        <w:t xml:space="preserve">Peter Eade: </w:t>
      </w:r>
      <w:r w:rsidRPr="008F15C9">
        <w:t>Improving Navigational Efficiency could be a good category to use within the document to cover route planning and scheduling</w:t>
      </w:r>
    </w:p>
  </w:comment>
  <w:comment w:id="183" w:author="Heidi Clevett" w:date="2020-09-29T09:42:00Z" w:initials="HC">
    <w:p w14:paraId="599F1E35" w14:textId="5CE3CDB2" w:rsidR="00DD5DEB" w:rsidRPr="00D84A35" w:rsidRDefault="00DD5DEB" w:rsidP="00D84A35">
      <w:pPr>
        <w:pStyle w:val="CommentText"/>
        <w:rPr>
          <w:b/>
        </w:rPr>
      </w:pPr>
      <w:r>
        <w:rPr>
          <w:rStyle w:val="CommentReference"/>
        </w:rPr>
        <w:annotationRef/>
      </w:r>
      <w:r>
        <w:rPr>
          <w:b/>
        </w:rPr>
        <w:t xml:space="preserve">China MSA: </w:t>
      </w:r>
      <w:r w:rsidRPr="00D84A35">
        <w:rPr>
          <w:b/>
        </w:rPr>
        <w:t>Adding “situation awareness with the DSTs to improve navigation efficiency”</w:t>
      </w:r>
    </w:p>
    <w:p w14:paraId="4856B643" w14:textId="77777777" w:rsidR="00DD5DEB" w:rsidRPr="00D84A35" w:rsidRDefault="00DD5DEB" w:rsidP="00D84A35">
      <w:pPr>
        <w:pStyle w:val="CommentText"/>
      </w:pPr>
      <w:r w:rsidRPr="00D84A35">
        <w:t>In this categories, the VTS personnel is to make decision to arrange or to draw reasonable route for vessel traffic with the help of DSTs in a routine condition.</w:t>
      </w:r>
    </w:p>
    <w:p w14:paraId="419B0E78" w14:textId="77777777" w:rsidR="00DD5DEB" w:rsidRPr="00D84A35" w:rsidRDefault="00DD5DEB" w:rsidP="00D84A35">
      <w:pPr>
        <w:pStyle w:val="CommentText"/>
        <w:rPr>
          <w:b/>
        </w:rPr>
      </w:pPr>
      <w:r w:rsidRPr="00D84A35">
        <w:rPr>
          <w:b/>
        </w:rPr>
        <w:t>Example</w:t>
      </w:r>
    </w:p>
    <w:p w14:paraId="7486DB2C" w14:textId="77777777" w:rsidR="00DD5DEB" w:rsidRPr="00D84A35" w:rsidRDefault="00DD5DEB" w:rsidP="00D84A35">
      <w:pPr>
        <w:pStyle w:val="CommentText"/>
      </w:pPr>
      <w:r w:rsidRPr="00D84A35">
        <w:t>The DSTs assist VTS personnel to arrange vessels entering and leaving port, berthing or throwing anchor.</w:t>
      </w:r>
    </w:p>
    <w:p w14:paraId="74930F0F" w14:textId="77777777" w:rsidR="00DD5DEB" w:rsidRPr="00D84A35" w:rsidRDefault="00DD5DEB" w:rsidP="00D84A35">
      <w:pPr>
        <w:pStyle w:val="CommentText"/>
        <w:rPr>
          <w:b/>
        </w:rPr>
      </w:pPr>
      <w:r w:rsidRPr="00D84A35">
        <w:rPr>
          <w:b/>
        </w:rPr>
        <w:t>4.1.2 Adding “situation awareness with the DSTs to predict and assess risk”</w:t>
      </w:r>
    </w:p>
    <w:p w14:paraId="48B597D4" w14:textId="77777777" w:rsidR="00DD5DEB" w:rsidRPr="00D84A35" w:rsidRDefault="00DD5DEB" w:rsidP="00D84A35">
      <w:pPr>
        <w:pStyle w:val="CommentText"/>
      </w:pPr>
      <w:r w:rsidRPr="00D84A35">
        <w:t xml:space="preserve">In this categories, the DSTs may require user to input information such as the vessel(s) concerned or the area supervised, then output assessed risk </w:t>
      </w:r>
      <w:bookmarkStart w:id="184" w:name="OLE_LINK1"/>
      <w:r w:rsidRPr="00D84A35">
        <w:t>coefficient</w:t>
      </w:r>
      <w:bookmarkEnd w:id="184"/>
      <w:r w:rsidRPr="00D84A35">
        <w:t xml:space="preserve"> or risk prediction result to warn VTS personnel to pay special attention or make action in advance to prevent potential risk. </w:t>
      </w:r>
    </w:p>
    <w:p w14:paraId="798E70B6" w14:textId="77777777" w:rsidR="00DD5DEB" w:rsidRPr="00D84A35" w:rsidRDefault="00DD5DEB" w:rsidP="00D84A35">
      <w:pPr>
        <w:pStyle w:val="CommentText"/>
        <w:rPr>
          <w:b/>
        </w:rPr>
      </w:pPr>
      <w:r w:rsidRPr="00D84A35">
        <w:rPr>
          <w:b/>
        </w:rPr>
        <w:t>Example</w:t>
      </w:r>
    </w:p>
    <w:p w14:paraId="6886E802" w14:textId="77777777" w:rsidR="00DD5DEB" w:rsidRPr="00D84A35" w:rsidRDefault="00DD5DEB" w:rsidP="00D84A35">
      <w:pPr>
        <w:pStyle w:val="CommentText"/>
      </w:pPr>
      <w:r w:rsidRPr="00D84A35">
        <w:t>There will be increased vessel flows in VTS area in some specific period in view of the result of statistics and analysis of previous data. So, the VTS personnel can focus on this situation in advance based on the DSTs.</w:t>
      </w:r>
    </w:p>
    <w:p w14:paraId="7F9AB539" w14:textId="1A7F722A" w:rsidR="00DD5DEB" w:rsidRDefault="00DD5DEB">
      <w:pPr>
        <w:pStyle w:val="CommentText"/>
      </w:pPr>
    </w:p>
  </w:comment>
  <w:comment w:id="189" w:author="Heidi Clevett" w:date="2020-10-05T12:32:00Z" w:initials="HC">
    <w:p w14:paraId="2BCDA023" w14:textId="7FF76BA2" w:rsidR="00DD5DEB" w:rsidRDefault="00DD5DEB">
      <w:pPr>
        <w:pStyle w:val="CommentText"/>
      </w:pPr>
      <w:r>
        <w:rPr>
          <w:rStyle w:val="CommentReference"/>
        </w:rPr>
        <w:annotationRef/>
      </w:r>
      <w:r>
        <w:t>Become 2.2?</w:t>
      </w:r>
    </w:p>
  </w:comment>
  <w:comment w:id="228" w:author="Heidi Clevett" w:date="2020-09-29T09:56:00Z" w:initials="HC">
    <w:p w14:paraId="3BBB9110" w14:textId="6003105F" w:rsidR="00DD5DEB" w:rsidRDefault="00DD5DEB">
      <w:pPr>
        <w:pStyle w:val="CommentText"/>
        <w:rPr>
          <w:lang w:val="en-US"/>
        </w:rPr>
      </w:pPr>
      <w:r>
        <w:rPr>
          <w:rStyle w:val="CommentReference"/>
        </w:rPr>
        <w:annotationRef/>
      </w:r>
    </w:p>
    <w:p w14:paraId="43C699BE" w14:textId="762C010C" w:rsidR="00DD5DEB" w:rsidRDefault="00DD5DEB">
      <w:pPr>
        <w:pStyle w:val="CommentText"/>
        <w:rPr>
          <w:lang w:val="en-US"/>
        </w:rPr>
      </w:pPr>
      <w:r>
        <w:rPr>
          <w:lang w:val="en-US"/>
        </w:rPr>
        <w:t>To include ‘automatic’ example to include MASS</w:t>
      </w:r>
    </w:p>
    <w:p w14:paraId="4B8FA21F" w14:textId="77777777" w:rsidR="00DD5DEB" w:rsidRDefault="00DD5DEB">
      <w:pPr>
        <w:pStyle w:val="CommentText"/>
        <w:rPr>
          <w:lang w:val="en-US"/>
        </w:rPr>
      </w:pPr>
    </w:p>
    <w:p w14:paraId="569DCA74" w14:textId="78839653" w:rsidR="00DD5DEB" w:rsidRDefault="00DD5DEB">
      <w:pPr>
        <w:pStyle w:val="CommentText"/>
      </w:pPr>
      <w:r>
        <w:t xml:space="preserve">Peter Eade: </w:t>
      </w:r>
      <w:r w:rsidRPr="008F15C9">
        <w:t xml:space="preserve">These are not self-explanatory titles.    Perhaps the types of DST could be based on their purpose, such as Planning DSTs, Operational DSTs and Management DSTs.  Management DSTs could include Near Miss Identification (for example).  </w:t>
      </w:r>
    </w:p>
  </w:comment>
  <w:comment w:id="245" w:author="Heidi Clevett" w:date="2020-09-29T10:50:00Z" w:initials="HC">
    <w:p w14:paraId="391C6A9D" w14:textId="701BDBB5" w:rsidR="00DD5DEB" w:rsidRDefault="00DD5DEB">
      <w:pPr>
        <w:pStyle w:val="CommentText"/>
      </w:pPr>
      <w:r>
        <w:rPr>
          <w:rStyle w:val="CommentReference"/>
        </w:rPr>
        <w:annotationRef/>
      </w:r>
      <w:r>
        <w:t xml:space="preserve">Herve: </w:t>
      </w:r>
      <w:r w:rsidRPr="00E86C86">
        <w:rPr>
          <w:b/>
          <w:bCs/>
          <w:i/>
          <w:iCs/>
          <w:lang w:val="en"/>
        </w:rPr>
        <w:t>machine learning systems in order to constantly improve the processing cycles of trafic maritme data volumes in order to improve its ability to react upstream</w:t>
      </w:r>
    </w:p>
  </w:comment>
  <w:comment w:id="246" w:author="Heidi Clevett" w:date="2020-09-29T09:34:00Z" w:initials="HC">
    <w:p w14:paraId="72850658" w14:textId="08BAF025" w:rsidR="00DD5DEB" w:rsidRDefault="00DD5DEB">
      <w:pPr>
        <w:pStyle w:val="CommentText"/>
      </w:pPr>
      <w:r>
        <w:rPr>
          <w:rStyle w:val="CommentReference"/>
        </w:rPr>
        <w:annotationRef/>
      </w:r>
      <w:r>
        <w:t>Add section on introducing DST including training and management of use. Expand upon this in 2.4</w:t>
      </w:r>
    </w:p>
    <w:p w14:paraId="2266172C" w14:textId="77777777" w:rsidR="00DD5DEB" w:rsidRDefault="00DD5DEB">
      <w:pPr>
        <w:pStyle w:val="CommentText"/>
      </w:pPr>
    </w:p>
    <w:p w14:paraId="25D59D3E" w14:textId="1F91408D" w:rsidR="00DD5DEB" w:rsidRDefault="00DD5DEB">
      <w:pPr>
        <w:pStyle w:val="CommentText"/>
        <w:rPr>
          <w:bCs/>
        </w:rPr>
      </w:pPr>
      <w:r>
        <w:t xml:space="preserve">Input paper suggests adding </w:t>
      </w:r>
      <w:r w:rsidRPr="00640AD1">
        <w:rPr>
          <w:b/>
        </w:rPr>
        <w:t>Evaluating the alert or proposal</w:t>
      </w:r>
      <w:r>
        <w:rPr>
          <w:b/>
        </w:rPr>
        <w:t xml:space="preserve"> </w:t>
      </w:r>
      <w:r w:rsidRPr="00D84A35">
        <w:rPr>
          <w:bCs/>
        </w:rPr>
        <w:t>and</w:t>
      </w:r>
      <w:r>
        <w:rPr>
          <w:b/>
        </w:rPr>
        <w:t xml:space="preserve"> </w:t>
      </w:r>
      <w:r w:rsidRPr="00D84A35">
        <w:rPr>
          <w:b/>
        </w:rPr>
        <w:t>post-evaluating the alert thresholds</w:t>
      </w:r>
      <w:r>
        <w:rPr>
          <w:b/>
        </w:rPr>
        <w:t xml:space="preserve"> </w:t>
      </w:r>
      <w:r>
        <w:rPr>
          <w:bCs/>
        </w:rPr>
        <w:t xml:space="preserve">(see input paper) </w:t>
      </w:r>
    </w:p>
    <w:p w14:paraId="74534DBA" w14:textId="66888CF6" w:rsidR="00DD5DEB" w:rsidRPr="00D84A35" w:rsidRDefault="00DD5DEB" w:rsidP="00CA36F9">
      <w:pPr>
        <w:pStyle w:val="CommentText"/>
        <w:numPr>
          <w:ilvl w:val="0"/>
          <w:numId w:val="39"/>
        </w:numPr>
        <w:rPr>
          <w:bCs/>
        </w:rPr>
      </w:pPr>
      <w:r>
        <w:rPr>
          <w:bCs/>
        </w:rPr>
        <w:t xml:space="preserve">Consider ‘use of AI algorithms based on deep data mining </w:t>
      </w:r>
      <w:r w:rsidRPr="00CA36F9">
        <w:rPr>
          <w:bCs/>
        </w:rPr>
        <w:t>to make the navigation rules more closely match the actual navigation status of the ships and achieve lower missing alarm rate and false alarm rate</w:t>
      </w:r>
      <w:r>
        <w:rPr>
          <w:bCs/>
        </w:rPr>
        <w:t xml:space="preserve">’  </w:t>
      </w:r>
    </w:p>
  </w:comment>
  <w:comment w:id="249" w:author="Heidi Clevett" w:date="2020-09-29T09:38:00Z" w:initials="HC">
    <w:p w14:paraId="6923B717" w14:textId="4FE8AE88" w:rsidR="00DD5DEB" w:rsidRDefault="00DD5DEB">
      <w:pPr>
        <w:pStyle w:val="CommentText"/>
      </w:pPr>
      <w:r>
        <w:rPr>
          <w:rStyle w:val="CommentReference"/>
        </w:rPr>
        <w:annotationRef/>
      </w:r>
      <w:r>
        <w:t xml:space="preserve">China MSA: </w:t>
      </w:r>
      <w:r w:rsidRPr="00D84A35">
        <w:t>DSTs may be based upon a real-time assessment of risks, improving navigation efficiency, and predicting risk associated with the traffic situation</w:t>
      </w:r>
    </w:p>
  </w:comment>
  <w:comment w:id="255" w:author="Heidi Clevett" w:date="2020-09-29T09:37:00Z" w:initials="HC">
    <w:p w14:paraId="468DEC4D" w14:textId="6CECA697" w:rsidR="00DD5DEB" w:rsidRDefault="00DD5DEB">
      <w:pPr>
        <w:pStyle w:val="CommentText"/>
      </w:pPr>
      <w:r>
        <w:rPr>
          <w:rStyle w:val="CommentReference"/>
        </w:rPr>
        <w:annotationRef/>
      </w:r>
      <w:r>
        <w:t xml:space="preserve">Consider adding to this section as per China MSA input paper… </w:t>
      </w:r>
      <w:r w:rsidRPr="00D84A35">
        <w:t>improving navigation efficiency and predicting and assessing risk</w:t>
      </w:r>
    </w:p>
    <w:p w14:paraId="15440113" w14:textId="2BAC1D00" w:rsidR="00DD5DEB" w:rsidRDefault="00DD5DEB">
      <w:pPr>
        <w:pStyle w:val="CommentText"/>
      </w:pPr>
      <w:r>
        <w:t>Prediction/ data analysis…</w:t>
      </w:r>
    </w:p>
  </w:comment>
  <w:comment w:id="263" w:author="Heidi Clevett" w:date="2020-09-29T09:48:00Z" w:initials="HC">
    <w:p w14:paraId="68B1E8BD" w14:textId="77777777" w:rsidR="00DD5DEB" w:rsidRDefault="00DD5DEB">
      <w:pPr>
        <w:pStyle w:val="CommentText"/>
      </w:pPr>
      <w:r>
        <w:rPr>
          <w:rStyle w:val="CommentReference"/>
        </w:rPr>
        <w:annotationRef/>
      </w:r>
      <w:r>
        <w:t>Consider adding to this section and expanding</w:t>
      </w:r>
    </w:p>
    <w:p w14:paraId="67250B4F" w14:textId="3FF38094" w:rsidR="00DD5DEB" w:rsidRDefault="00DD5DEB" w:rsidP="00F40F35">
      <w:pPr>
        <w:pStyle w:val="CommentText"/>
        <w:numPr>
          <w:ilvl w:val="0"/>
          <w:numId w:val="38"/>
        </w:numPr>
      </w:pPr>
      <w:r>
        <w:t xml:space="preserve">Detection of abnormal behaviours of vessels </w:t>
      </w:r>
    </w:p>
    <w:p w14:paraId="7B98717F" w14:textId="40DAE809" w:rsidR="00DD5DEB" w:rsidRDefault="00DD5DEB" w:rsidP="00F40F35">
      <w:pPr>
        <w:pStyle w:val="CommentText"/>
        <w:numPr>
          <w:ilvl w:val="0"/>
          <w:numId w:val="38"/>
        </w:numPr>
      </w:pPr>
      <w:r w:rsidRPr="00F40F35">
        <w:t>improve navigation efficiency and to enhance risk perception ability</w:t>
      </w:r>
      <w:r>
        <w:t>?</w:t>
      </w:r>
    </w:p>
    <w:p w14:paraId="29046814" w14:textId="44039166" w:rsidR="00DD5DEB" w:rsidRDefault="00DD5DEB" w:rsidP="00F40F35">
      <w:pPr>
        <w:pStyle w:val="CommentText"/>
        <w:numPr>
          <w:ilvl w:val="0"/>
          <w:numId w:val="38"/>
        </w:numPr>
      </w:pPr>
      <w:r>
        <w:t xml:space="preserve">Autonomous rule building through AI technology and data analysis </w:t>
      </w:r>
    </w:p>
    <w:p w14:paraId="57EDC481" w14:textId="49C54DCC" w:rsidR="00DD5DEB" w:rsidRDefault="00DD5DEB" w:rsidP="00F40F35">
      <w:pPr>
        <w:pStyle w:val="CommentText"/>
        <w:numPr>
          <w:ilvl w:val="0"/>
          <w:numId w:val="38"/>
        </w:numPr>
      </w:pPr>
      <w:r w:rsidRPr="006675E4">
        <w:rPr>
          <w:b/>
          <w:bCs/>
          <w:i/>
          <w:iCs/>
          <w:lang w:val="en"/>
        </w:rPr>
        <w:t>Artificial intelligence can improve navigation safety by building simple scenarios, here are a few examples:</w:t>
      </w:r>
      <w:r>
        <w:rPr>
          <w:b/>
          <w:bCs/>
          <w:i/>
          <w:iCs/>
          <w:lang w:val="en"/>
        </w:rPr>
        <w:t xml:space="preserve"> (Herve)</w:t>
      </w:r>
    </w:p>
    <w:p w14:paraId="5C3A4A96" w14:textId="77777777" w:rsidR="00DD5DEB" w:rsidRDefault="00DD5DEB" w:rsidP="00F40F35">
      <w:pPr>
        <w:pStyle w:val="CommentText"/>
      </w:pPr>
    </w:p>
    <w:p w14:paraId="50F4A3DE" w14:textId="6B10C41A" w:rsidR="00DD5DEB" w:rsidRDefault="00DD5DEB" w:rsidP="00F40F35">
      <w:pPr>
        <w:pStyle w:val="CommentText"/>
      </w:pPr>
      <w:r w:rsidRPr="00F40F35">
        <w:t>abnormal heading, abnormal speed, entering unconventional areas, abnormal AIS equipment, anchoring in unconventional areas, near miss, and violation of navigation rules can be detected</w:t>
      </w:r>
      <w:r>
        <w:t>?</w:t>
      </w:r>
    </w:p>
  </w:comment>
  <w:comment w:id="276" w:author="Heidi Clevett" w:date="2020-09-29T10:07:00Z" w:initials="HC">
    <w:p w14:paraId="35828A37" w14:textId="77C0364B" w:rsidR="00DD5DEB" w:rsidRDefault="00DD5DEB">
      <w:pPr>
        <w:pStyle w:val="CommentText"/>
      </w:pPr>
      <w:r>
        <w:rPr>
          <w:rStyle w:val="CommentReference"/>
        </w:rPr>
        <w:annotationRef/>
      </w:r>
      <w:r>
        <w:t>Critical waypoint and under keel clearance not referred to in 1111</w:t>
      </w:r>
    </w:p>
  </w:comment>
  <w:comment w:id="314" w:author="Heidi Clevett" w:date="2020-09-29T10:06:00Z" w:initials="HC">
    <w:p w14:paraId="4E9C00FC" w14:textId="5DA33235" w:rsidR="00DD5DEB" w:rsidRDefault="00DD5DEB">
      <w:pPr>
        <w:pStyle w:val="CommentText"/>
      </w:pPr>
      <w:r>
        <w:rPr>
          <w:rStyle w:val="CommentReference"/>
        </w:rPr>
        <w:annotationRef/>
      </w:r>
      <w:r>
        <w:t>Need to update</w:t>
      </w:r>
    </w:p>
  </w:comment>
  <w:comment w:id="323" w:author="Heidi Clevett" w:date="2020-09-29T10:06:00Z" w:initials="HC">
    <w:p w14:paraId="3E861E6E" w14:textId="2701A462" w:rsidR="00DD5DEB" w:rsidRDefault="00DD5DEB">
      <w:pPr>
        <w:pStyle w:val="CommentText"/>
      </w:pPr>
      <w:r>
        <w:rPr>
          <w:rStyle w:val="CommentReference"/>
        </w:rPr>
        <w:annotationRef/>
      </w:r>
      <w:r>
        <w:t>MSC. 302(87)? IALA 1111?</w:t>
      </w:r>
    </w:p>
  </w:comment>
  <w:comment w:id="324" w:author="Heidi Clevett" w:date="2020-09-29T10:07:00Z" w:initials="HC">
    <w:p w14:paraId="358838EF" w14:textId="426B331E" w:rsidR="00DD5DEB" w:rsidRDefault="00DD5DEB">
      <w:pPr>
        <w:pStyle w:val="CommentText"/>
      </w:pPr>
      <w:r>
        <w:rPr>
          <w:rStyle w:val="CommentReference"/>
        </w:rPr>
        <w:annotationRef/>
      </w:r>
      <w:r>
        <w:t>Update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D5A3259" w15:done="0"/>
  <w15:commentEx w15:paraId="24B4E38E" w15:done="0"/>
  <w15:commentEx w15:paraId="2EC682A6" w15:done="0"/>
  <w15:commentEx w15:paraId="089DD8A8" w15:done="0"/>
  <w15:commentEx w15:paraId="4BAA5FB8" w15:done="0"/>
  <w15:commentEx w15:paraId="2BDDEC0B" w15:done="0"/>
  <w15:commentEx w15:paraId="539A5E7F" w15:done="0"/>
  <w15:commentEx w15:paraId="29195832" w15:done="0"/>
  <w15:commentEx w15:paraId="36BC1ACD" w15:done="0"/>
  <w15:commentEx w15:paraId="0182C58F" w15:done="0"/>
  <w15:commentEx w15:paraId="51EC8E92" w15:done="0"/>
  <w15:commentEx w15:paraId="521E99E2" w15:done="0"/>
  <w15:commentEx w15:paraId="244A1306" w15:done="0"/>
  <w15:commentEx w15:paraId="7F9AB539" w15:done="0"/>
  <w15:commentEx w15:paraId="2BCDA023" w15:done="0"/>
  <w15:commentEx w15:paraId="569DCA74" w15:done="0"/>
  <w15:commentEx w15:paraId="391C6A9D" w15:done="0"/>
  <w15:commentEx w15:paraId="74534DBA" w15:done="0"/>
  <w15:commentEx w15:paraId="6923B717" w15:done="0"/>
  <w15:commentEx w15:paraId="15440113" w15:done="0"/>
  <w15:commentEx w15:paraId="50F4A3DE" w15:done="0"/>
  <w15:commentEx w15:paraId="35828A37" w15:done="0"/>
  <w15:commentEx w15:paraId="4E9C00FC" w15:done="0"/>
  <w15:commentEx w15:paraId="3E861E6E" w15:done="0"/>
  <w15:commentEx w15:paraId="358838E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DA5B0" w16cex:dateUtc="2020-09-29T11:23:00Z"/>
  <w16cex:commentExtensible w16cex:durableId="231D897E" w16cex:dateUtc="2020-09-29T09:22:00Z"/>
  <w16cex:commentExtensible w16cex:durableId="231D7C9C" w16cex:dateUtc="2020-09-29T08:27:00Z"/>
  <w16cex:commentExtensible w16cex:durableId="231D7CB8" w16cex:dateUtc="2020-09-29T08:28:00Z"/>
  <w16cex:commentExtensible w16cex:durableId="232591AF" w16cex:dateUtc="2020-10-05T11:32:00Z"/>
  <w16cex:commentExtensible w16cex:durableId="23259197" w16cex:dateUtc="2020-09-29T08:56:00Z"/>
  <w16cex:commentExtensible w16cex:durableId="231D803F" w16cex:dateUtc="2020-09-29T08:43:00Z"/>
  <w16cex:commentExtensible w16cex:durableId="231D7DB6" w16cex:dateUtc="2020-09-29T08:32:00Z"/>
  <w16cex:commentExtensible w16cex:durableId="231D9078" w16cex:dateUtc="2020-09-29T09:52:00Z"/>
  <w16cex:commentExtensible w16cex:durableId="231DA5DC" w16cex:dateUtc="2020-09-29T11:23:00Z"/>
  <w16cex:commentExtensible w16cex:durableId="231D8B40" w16cex:dateUtc="2020-09-29T09:30:00Z"/>
  <w16cex:commentExtensible w16cex:durableId="231D801D" w16cex:dateUtc="2020-09-29T08:42:00Z"/>
  <w16cex:commentExtensible w16cex:durableId="232590D8" w16cex:dateUtc="2020-10-05T11:32:00Z"/>
  <w16cex:commentExtensible w16cex:durableId="231D8346" w16cex:dateUtc="2020-09-29T08:56:00Z"/>
  <w16cex:commentExtensible w16cex:durableId="231D8FE1" w16cex:dateUtc="2020-09-29T09:50:00Z"/>
  <w16cex:commentExtensible w16cex:durableId="231D7E39" w16cex:dateUtc="2020-09-29T08:34:00Z"/>
  <w16cex:commentExtensible w16cex:durableId="231D7F28" w16cex:dateUtc="2020-09-29T08:38:00Z"/>
  <w16cex:commentExtensible w16cex:durableId="231D7EBE" w16cex:dateUtc="2020-09-29T08:37:00Z"/>
  <w16cex:commentExtensible w16cex:durableId="231D8160" w16cex:dateUtc="2020-09-29T08:48:00Z"/>
  <w16cex:commentExtensible w16cex:durableId="231D85E6" w16cex:dateUtc="2020-09-29T09:07:00Z"/>
  <w16cex:commentExtensible w16cex:durableId="231D859B" w16cex:dateUtc="2020-09-29T09:06:00Z"/>
  <w16cex:commentExtensible w16cex:durableId="231D85AC" w16cex:dateUtc="2020-09-29T09:06:00Z"/>
  <w16cex:commentExtensible w16cex:durableId="231D85D1" w16cex:dateUtc="2020-09-29T09: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5A3259" w16cid:durableId="231DA5B0"/>
  <w16cid:commentId w16cid:paraId="24B4E38E" w16cid:durableId="231D897E"/>
  <w16cid:commentId w16cid:paraId="2EC682A6" w16cid:durableId="231D7C9C"/>
  <w16cid:commentId w16cid:paraId="089DD8A8" w16cid:durableId="231D7CB8"/>
  <w16cid:commentId w16cid:paraId="4BAA5FB8" w16cid:durableId="232591AF"/>
  <w16cid:commentId w16cid:paraId="2BDDEC0B" w16cid:durableId="232ADECF"/>
  <w16cid:commentId w16cid:paraId="539A5E7F" w16cid:durableId="232ADF78"/>
  <w16cid:commentId w16cid:paraId="29195832" w16cid:durableId="23259197"/>
  <w16cid:commentId w16cid:paraId="36BC1ACD" w16cid:durableId="231D803F"/>
  <w16cid:commentId w16cid:paraId="0182C58F" w16cid:durableId="231D7DB6"/>
  <w16cid:commentId w16cid:paraId="51EC8E92" w16cid:durableId="231D9078"/>
  <w16cid:commentId w16cid:paraId="521E99E2" w16cid:durableId="231DA5DC"/>
  <w16cid:commentId w16cid:paraId="244A1306" w16cid:durableId="231D8B40"/>
  <w16cid:commentId w16cid:paraId="7F9AB539" w16cid:durableId="231D801D"/>
  <w16cid:commentId w16cid:paraId="2BCDA023" w16cid:durableId="232590D8"/>
  <w16cid:commentId w16cid:paraId="569DCA74" w16cid:durableId="231D8346"/>
  <w16cid:commentId w16cid:paraId="391C6A9D" w16cid:durableId="231D8FE1"/>
  <w16cid:commentId w16cid:paraId="74534DBA" w16cid:durableId="231D7E39"/>
  <w16cid:commentId w16cid:paraId="6923B717" w16cid:durableId="231D7F28"/>
  <w16cid:commentId w16cid:paraId="15440113" w16cid:durableId="231D7EBE"/>
  <w16cid:commentId w16cid:paraId="50F4A3DE" w16cid:durableId="231D8160"/>
  <w16cid:commentId w16cid:paraId="35828A37" w16cid:durableId="231D85E6"/>
  <w16cid:commentId w16cid:paraId="4E9C00FC" w16cid:durableId="231D859B"/>
  <w16cid:commentId w16cid:paraId="3E861E6E" w16cid:durableId="231D85AC"/>
  <w16cid:commentId w16cid:paraId="358838EF" w16cid:durableId="231D85D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445FD8" w14:textId="77777777" w:rsidR="003B6D9F" w:rsidRDefault="003B6D9F" w:rsidP="003274DB">
      <w:r>
        <w:separator/>
      </w:r>
    </w:p>
    <w:p w14:paraId="231DB89D" w14:textId="77777777" w:rsidR="003B6D9F" w:rsidRDefault="003B6D9F"/>
  </w:endnote>
  <w:endnote w:type="continuationSeparator" w:id="0">
    <w:p w14:paraId="24800CD7" w14:textId="77777777" w:rsidR="003B6D9F" w:rsidRDefault="003B6D9F" w:rsidP="003274DB">
      <w:r>
        <w:continuationSeparator/>
      </w:r>
    </w:p>
    <w:p w14:paraId="5F7954D8" w14:textId="77777777" w:rsidR="003B6D9F" w:rsidRDefault="003B6D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MT">
    <w:altName w:val="Arial"/>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E4D5F" w14:textId="77777777" w:rsidR="00DD5DEB" w:rsidRDefault="00DD5DEB"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C281F5" w14:textId="77777777" w:rsidR="00DD5DEB" w:rsidRDefault="00DD5DEB"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DB03E9F" w14:textId="77777777" w:rsidR="00DD5DEB" w:rsidRDefault="00DD5DEB"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F4C2573" w14:textId="77777777" w:rsidR="00DD5DEB" w:rsidRDefault="00DD5DEB"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34CA541" w14:textId="77777777" w:rsidR="00DD5DEB" w:rsidRDefault="00DD5DEB"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F33B5" w14:textId="1FEDAE72" w:rsidR="00DD5DEB" w:rsidRDefault="00DD5DEB" w:rsidP="008747E0">
    <w:pPr>
      <w:pStyle w:val="Footer"/>
    </w:pPr>
    <w:r w:rsidRPr="00442889">
      <w:rPr>
        <w:noProof/>
        <w:lang w:val="fr-FR" w:eastAsia="fr-FR"/>
      </w:rPr>
      <w:drawing>
        <wp:anchor distT="0" distB="0" distL="114300" distR="114300" simplePos="0" relativeHeight="251661312" behindDoc="1" locked="0" layoutInCell="1" allowOverlap="1" wp14:anchorId="4ECC13A8" wp14:editId="03EA3659">
          <wp:simplePos x="0" y="0"/>
          <wp:positionH relativeFrom="page">
            <wp:posOffset>792377</wp:posOffset>
          </wp:positionH>
          <wp:positionV relativeFrom="page">
            <wp:posOffset>9581955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fr-FR" w:eastAsia="fr-FR"/>
      </w:rPr>
      <mc:AlternateContent>
        <mc:Choice Requires="wps">
          <w:drawing>
            <wp:anchor distT="0" distB="0" distL="114300" distR="114300" simplePos="0" relativeHeight="251669504" behindDoc="0" locked="0" layoutInCell="1" allowOverlap="1" wp14:anchorId="7CF28C25" wp14:editId="7FF756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xmlns:w16="http://schemas.microsoft.com/office/word/2018/wordml" xmlns:w16cex="http://schemas.microsoft.com/office/word/2018/wordml/cex">
          <w:pict>
            <v:line w14:anchorId="4216152E" id="Connecteur_x0020_droit_x0020_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2D7F714F" w14:textId="12ECC27B" w:rsidR="00DD5DEB" w:rsidRPr="00ED2A8D" w:rsidRDefault="00DD5DEB" w:rsidP="008747E0">
    <w:pPr>
      <w:pStyle w:val="Footer"/>
    </w:pPr>
  </w:p>
  <w:p w14:paraId="0D2AB347" w14:textId="77777777" w:rsidR="00DD5DEB" w:rsidRPr="00ED2A8D" w:rsidRDefault="00DD5DEB" w:rsidP="008747E0">
    <w:pPr>
      <w:pStyle w:val="Footer"/>
    </w:pPr>
  </w:p>
  <w:p w14:paraId="3A2C5A86" w14:textId="77777777" w:rsidR="00DD5DEB" w:rsidRPr="00ED2A8D" w:rsidRDefault="00DD5DEB" w:rsidP="008747E0">
    <w:pPr>
      <w:pStyle w:val="Footer"/>
    </w:pPr>
  </w:p>
  <w:p w14:paraId="52999534" w14:textId="77777777" w:rsidR="00DD5DEB" w:rsidRPr="00ED2A8D" w:rsidRDefault="00DD5DEB"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9D7D7" w14:textId="77777777" w:rsidR="00DD5DEB" w:rsidRDefault="00DD5DEB" w:rsidP="00525922">
    <w:pPr>
      <w:pStyle w:val="Footerlandscape"/>
    </w:pPr>
    <w:r>
      <w:rPr>
        <w:noProof/>
        <w:lang w:val="fr-FR" w:eastAsia="fr-FR"/>
      </w:rPr>
      <mc:AlternateContent>
        <mc:Choice Requires="wps">
          <w:drawing>
            <wp:anchor distT="0" distB="0" distL="114300" distR="114300" simplePos="0" relativeHeight="251691008" behindDoc="0" locked="0" layoutInCell="1" allowOverlap="1" wp14:anchorId="5B188BC6" wp14:editId="57B71A3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xmlns:w16="http://schemas.microsoft.com/office/word/2018/wordml" xmlns:w16cex="http://schemas.microsoft.com/office/word/2018/wordml/cex">
          <w:pict>
            <v:line w14:anchorId="4D9DE88E" id="Connecteur_x0020_droit_x0020_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5CFA3364" w14:textId="77777777" w:rsidR="00DD5DEB" w:rsidRPr="00C907DF" w:rsidRDefault="00DD5DEB"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noProof/>
        <w:szCs w:val="15"/>
      </w:rPr>
      <w:t>IALA Guideline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noProof/>
        <w:szCs w:val="15"/>
      </w:rPr>
      <w:t>Title of the Guideline</w:t>
    </w:r>
    <w:r>
      <w:rPr>
        <w:szCs w:val="15"/>
      </w:rPr>
      <w:fldChar w:fldCharType="end"/>
    </w:r>
  </w:p>
  <w:p w14:paraId="753135EC" w14:textId="2674E641" w:rsidR="00DD5DEB" w:rsidRPr="00525922" w:rsidRDefault="00DD5DEB"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CE0F5" w14:textId="310B181B" w:rsidR="00DD5DEB" w:rsidRPr="00C716E5" w:rsidRDefault="00DD5DEB" w:rsidP="00C716E5">
    <w:pPr>
      <w:pStyle w:val="Footer"/>
      <w:rPr>
        <w:sz w:val="15"/>
        <w:szCs w:val="15"/>
      </w:rPr>
    </w:pPr>
  </w:p>
  <w:p w14:paraId="563B890B" w14:textId="77777777" w:rsidR="00DD5DEB" w:rsidRDefault="00DD5DEB" w:rsidP="00C716E5">
    <w:pPr>
      <w:pStyle w:val="Footerportrait"/>
    </w:pPr>
  </w:p>
  <w:p w14:paraId="352ACC75" w14:textId="7943C880" w:rsidR="00DD5DEB" w:rsidRPr="00C907DF" w:rsidRDefault="00F46A54" w:rsidP="00C716E5">
    <w:pPr>
      <w:pStyle w:val="Footerportrait"/>
      <w:rPr>
        <w:rStyle w:val="PageNumber"/>
        <w:szCs w:val="15"/>
      </w:rPr>
    </w:pPr>
    <w:fldSimple w:instr=" STYLEREF &quot;Document type&quot; \* MERGEFORMAT ">
      <w:r w:rsidR="00FD0669">
        <w:t>IALA Guideline</w:t>
      </w:r>
    </w:fldSimple>
    <w:r w:rsidR="00DD5DEB" w:rsidRPr="00C907DF">
      <w:t xml:space="preserve"> </w:t>
    </w:r>
    <w:fldSimple w:instr=" STYLEREF &quot;Document number&quot; \* MERGEFORMAT ">
      <w:r w:rsidR="00FD0669">
        <w:t>1110</w:t>
      </w:r>
    </w:fldSimple>
    <w:r w:rsidR="00DD5DEB" w:rsidRPr="00C907DF">
      <w:t xml:space="preserve"> –</w:t>
    </w:r>
    <w:r w:rsidR="00DD5DEB">
      <w:t xml:space="preserve"> </w:t>
    </w:r>
    <w:fldSimple w:instr=" STYLEREF &quot;Document name&quot; \* MERGEFORMAT ">
      <w:r w:rsidR="00FD0669">
        <w:t>Use of Decision Support Tools for VTS Personnel</w:t>
      </w:r>
    </w:fldSimple>
  </w:p>
  <w:p w14:paraId="15200F68" w14:textId="51A2FF4F" w:rsidR="00DD5DEB" w:rsidRPr="00C907DF" w:rsidRDefault="00F46A54" w:rsidP="00C716E5">
    <w:pPr>
      <w:pStyle w:val="Footerportrait"/>
    </w:pPr>
    <w:fldSimple w:instr=" STYLEREF &quot;Edition number&quot; \* MERGEFORMAT ">
      <w:r w:rsidR="00FD0669">
        <w:t>Edition 1.0</w:t>
      </w:r>
    </w:fldSimple>
    <w:r w:rsidR="00DD5DEB">
      <w:t xml:space="preserve">  </w:t>
    </w:r>
    <w:fldSimple w:instr=" STYLEREF &quot;Document date&quot; \* MERGEFORMAT ">
      <w:r w:rsidR="00FD0669">
        <w:t>December 2014</w:t>
      </w:r>
    </w:fldSimple>
    <w:r w:rsidR="00DD5DEB" w:rsidRPr="00C907DF">
      <w:tab/>
    </w:r>
    <w:r w:rsidR="00DD5DEB">
      <w:t xml:space="preserve">P </w:t>
    </w:r>
    <w:r w:rsidR="00DD5DEB" w:rsidRPr="00C907DF">
      <w:rPr>
        <w:rStyle w:val="PageNumber"/>
        <w:szCs w:val="15"/>
      </w:rPr>
      <w:fldChar w:fldCharType="begin"/>
    </w:r>
    <w:r w:rsidR="00DD5DEB" w:rsidRPr="00C907DF">
      <w:rPr>
        <w:rStyle w:val="PageNumber"/>
        <w:szCs w:val="15"/>
      </w:rPr>
      <w:instrText xml:space="preserve">PAGE  </w:instrText>
    </w:r>
    <w:r w:rsidR="00DD5DEB" w:rsidRPr="00C907DF">
      <w:rPr>
        <w:rStyle w:val="PageNumber"/>
        <w:szCs w:val="15"/>
      </w:rPr>
      <w:fldChar w:fldCharType="separate"/>
    </w:r>
    <w:r w:rsidR="00DD5DEB">
      <w:rPr>
        <w:rStyle w:val="PageNumber"/>
        <w:szCs w:val="15"/>
      </w:rPr>
      <w:t>2</w:t>
    </w:r>
    <w:r w:rsidR="00DD5DEB"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BDCE9" w14:textId="59731131" w:rsidR="00DD5DEB" w:rsidRDefault="00DD5DEB" w:rsidP="00C716E5">
    <w:pPr>
      <w:pStyle w:val="Footer"/>
    </w:pPr>
  </w:p>
  <w:p w14:paraId="1C99F5B0" w14:textId="77777777" w:rsidR="00DD5DEB" w:rsidRDefault="00DD5DEB" w:rsidP="00C716E5">
    <w:pPr>
      <w:pStyle w:val="Footerportrait"/>
    </w:pPr>
  </w:p>
  <w:p w14:paraId="73669DC0" w14:textId="32DCFD70" w:rsidR="00DD5DEB" w:rsidRPr="00C907DF" w:rsidRDefault="00F46A54" w:rsidP="00C716E5">
    <w:pPr>
      <w:pStyle w:val="Footerportrait"/>
      <w:rPr>
        <w:rStyle w:val="PageNumber"/>
        <w:szCs w:val="15"/>
      </w:rPr>
    </w:pPr>
    <w:fldSimple w:instr=" STYLEREF &quot;Document type&quot; \* MERGEFORMAT ">
      <w:r>
        <w:t>IALA Guideline</w:t>
      </w:r>
    </w:fldSimple>
    <w:r w:rsidR="00DD5DEB" w:rsidRPr="00C907DF">
      <w:t xml:space="preserve"> </w:t>
    </w:r>
    <w:fldSimple w:instr=" STYLEREF &quot;Document number&quot; \* MERGEFORMAT ">
      <w:r>
        <w:t>1110</w:t>
      </w:r>
    </w:fldSimple>
    <w:r w:rsidR="00DD5DEB" w:rsidRPr="00C907DF">
      <w:t xml:space="preserve"> –</w:t>
    </w:r>
    <w:r w:rsidR="00DD5DEB">
      <w:t xml:space="preserve"> </w:t>
    </w:r>
    <w:fldSimple w:instr=" STYLEREF &quot;Document name&quot; \* MERGEFORMAT ">
      <w:r>
        <w:t>Use of Decision Support Tools for VTS Personnel</w:t>
      </w:r>
    </w:fldSimple>
  </w:p>
  <w:p w14:paraId="42BEB70D" w14:textId="33AFB20E" w:rsidR="00DD5DEB" w:rsidRPr="00525922" w:rsidRDefault="00F46A54" w:rsidP="00C716E5">
    <w:pPr>
      <w:pStyle w:val="Footerportrait"/>
    </w:pPr>
    <w:fldSimple w:instr=" STYLEREF &quot;Edition number&quot; \* MERGEFORMAT ">
      <w:r>
        <w:t>Edition 1.0</w:t>
      </w:r>
    </w:fldSimple>
    <w:r w:rsidR="00DD5DEB" w:rsidRPr="00C907DF">
      <w:tab/>
    </w:r>
    <w:r w:rsidR="00DD5DEB">
      <w:t xml:space="preserve">P </w:t>
    </w:r>
    <w:r w:rsidR="00DD5DEB" w:rsidRPr="00C907DF">
      <w:rPr>
        <w:rStyle w:val="PageNumber"/>
        <w:szCs w:val="15"/>
      </w:rPr>
      <w:fldChar w:fldCharType="begin"/>
    </w:r>
    <w:r w:rsidR="00DD5DEB" w:rsidRPr="00C907DF">
      <w:rPr>
        <w:rStyle w:val="PageNumber"/>
        <w:szCs w:val="15"/>
      </w:rPr>
      <w:instrText xml:space="preserve">PAGE  </w:instrText>
    </w:r>
    <w:r w:rsidR="00DD5DEB" w:rsidRPr="00C907DF">
      <w:rPr>
        <w:rStyle w:val="PageNumber"/>
        <w:szCs w:val="15"/>
      </w:rPr>
      <w:fldChar w:fldCharType="separate"/>
    </w:r>
    <w:r w:rsidR="00DD5DEB">
      <w:rPr>
        <w:rStyle w:val="PageNumber"/>
        <w:szCs w:val="15"/>
      </w:rPr>
      <w:t>3</w:t>
    </w:r>
    <w:r w:rsidR="00DD5DEB"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DA954" w14:textId="77777777" w:rsidR="00DD5DEB" w:rsidRDefault="00DD5DEB" w:rsidP="00C716E5">
    <w:pPr>
      <w:pStyle w:val="Footer"/>
    </w:pPr>
  </w:p>
  <w:p w14:paraId="3C619E6F" w14:textId="77777777" w:rsidR="00DD5DEB" w:rsidRDefault="00DD5DEB" w:rsidP="00C716E5">
    <w:pPr>
      <w:pStyle w:val="Footerportrait"/>
    </w:pPr>
  </w:p>
  <w:p w14:paraId="53E61730" w14:textId="5ABD0D01" w:rsidR="00DD5DEB" w:rsidRPr="00C907DF" w:rsidRDefault="00F46A54" w:rsidP="00C716E5">
    <w:pPr>
      <w:pStyle w:val="Footerportrait"/>
    </w:pPr>
    <w:fldSimple w:instr=" STYLEREF &quot;Document type&quot; \* MERGEFORMAT ">
      <w:r>
        <w:t>IALA Guideline</w:t>
      </w:r>
    </w:fldSimple>
    <w:r w:rsidR="00DD5DEB" w:rsidRPr="00C907DF">
      <w:t xml:space="preserve"> </w:t>
    </w:r>
    <w:fldSimple w:instr=" STYLEREF &quot;Document number&quot; \* MERGEFORMAT ">
      <w:r>
        <w:t>1110</w:t>
      </w:r>
    </w:fldSimple>
    <w:r w:rsidR="00DD5DEB" w:rsidRPr="00C907DF">
      <w:t xml:space="preserve"> –</w:t>
    </w:r>
    <w:r w:rsidR="00DD5DEB">
      <w:t xml:space="preserve"> </w:t>
    </w:r>
    <w:fldSimple w:instr=" STYLEREF &quot;Document name&quot; \* MERGEFORMAT ">
      <w:r>
        <w:t>Use of Decision Support Tools for VTS Personnel</w:t>
      </w:r>
    </w:fldSimple>
    <w:r w:rsidR="00DD5DEB">
      <w:tab/>
    </w:r>
  </w:p>
  <w:p w14:paraId="3D146753" w14:textId="4BB82F25" w:rsidR="00DD5DEB" w:rsidRPr="00C907DF" w:rsidRDefault="00F46A54" w:rsidP="00C716E5">
    <w:pPr>
      <w:pStyle w:val="Footerportrait"/>
    </w:pPr>
    <w:fldSimple w:instr=" STYLEREF &quot;Edition number&quot; \* MERGEFORMAT ">
      <w:r>
        <w:t>Edition 1.0</w:t>
      </w:r>
    </w:fldSimple>
    <w:r w:rsidR="00DD5DEB">
      <w:t xml:space="preserve">  </w:t>
    </w:r>
    <w:fldSimple w:instr=" STYLEREF &quot;Document date&quot; \* MERGEFORMAT ">
      <w:r>
        <w:t>December 2014</w:t>
      </w:r>
    </w:fldSimple>
    <w:r w:rsidR="00DD5DEB">
      <w:tab/>
    </w:r>
    <w:r w:rsidR="00DD5DEB">
      <w:rPr>
        <w:rStyle w:val="PageNumber"/>
        <w:szCs w:val="15"/>
      </w:rPr>
      <w:t xml:space="preserve">P </w:t>
    </w:r>
    <w:r w:rsidR="00DD5DEB" w:rsidRPr="00C907DF">
      <w:rPr>
        <w:rStyle w:val="PageNumber"/>
        <w:szCs w:val="15"/>
      </w:rPr>
      <w:fldChar w:fldCharType="begin"/>
    </w:r>
    <w:r w:rsidR="00DD5DEB" w:rsidRPr="00C907DF">
      <w:rPr>
        <w:rStyle w:val="PageNumber"/>
        <w:szCs w:val="15"/>
      </w:rPr>
      <w:instrText xml:space="preserve">PAGE  </w:instrText>
    </w:r>
    <w:r w:rsidR="00DD5DEB" w:rsidRPr="00C907DF">
      <w:rPr>
        <w:rStyle w:val="PageNumber"/>
        <w:szCs w:val="15"/>
      </w:rPr>
      <w:fldChar w:fldCharType="separate"/>
    </w:r>
    <w:r w:rsidR="00DD5DEB">
      <w:rPr>
        <w:rStyle w:val="PageNumber"/>
        <w:szCs w:val="15"/>
      </w:rPr>
      <w:t>8</w:t>
    </w:r>
    <w:r w:rsidR="00DD5DEB"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D0F82A" w14:textId="77777777" w:rsidR="003B6D9F" w:rsidRDefault="003B6D9F" w:rsidP="003274DB">
      <w:r>
        <w:separator/>
      </w:r>
    </w:p>
    <w:p w14:paraId="73CD1B3A" w14:textId="77777777" w:rsidR="003B6D9F" w:rsidRDefault="003B6D9F"/>
  </w:footnote>
  <w:footnote w:type="continuationSeparator" w:id="0">
    <w:p w14:paraId="26690413" w14:textId="77777777" w:rsidR="003B6D9F" w:rsidRDefault="003B6D9F" w:rsidP="003274DB">
      <w:r>
        <w:continuationSeparator/>
      </w:r>
    </w:p>
    <w:p w14:paraId="25CE192E" w14:textId="77777777" w:rsidR="003B6D9F" w:rsidRDefault="003B6D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BDC79A" w14:textId="77777777" w:rsidR="00DD5DEB" w:rsidRPr="00ED2A8D" w:rsidRDefault="00DD5DEB" w:rsidP="008747E0">
    <w:pPr>
      <w:pStyle w:val="Header"/>
    </w:pPr>
    <w:r w:rsidRPr="00442889">
      <w:rPr>
        <w:noProof/>
        <w:lang w:val="fr-FR" w:eastAsia="fr-FR"/>
      </w:rPr>
      <w:drawing>
        <wp:anchor distT="0" distB="0" distL="114300" distR="114300" simplePos="0" relativeHeight="251657214" behindDoc="1" locked="0" layoutInCell="1" allowOverlap="1" wp14:anchorId="0A5BE73E" wp14:editId="02C2E7BB">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89F2CF1" w14:textId="77777777" w:rsidR="00DD5DEB" w:rsidRPr="00ED2A8D" w:rsidRDefault="00DD5DEB" w:rsidP="008747E0">
    <w:pPr>
      <w:pStyle w:val="Header"/>
    </w:pPr>
  </w:p>
  <w:p w14:paraId="0D8C1D21" w14:textId="77777777" w:rsidR="00DD5DEB" w:rsidRDefault="00DD5DEB" w:rsidP="008747E0">
    <w:pPr>
      <w:pStyle w:val="Header"/>
    </w:pPr>
  </w:p>
  <w:p w14:paraId="53462CF7" w14:textId="77777777" w:rsidR="00DD5DEB" w:rsidRDefault="00DD5DEB" w:rsidP="008747E0">
    <w:pPr>
      <w:pStyle w:val="Header"/>
    </w:pPr>
  </w:p>
  <w:p w14:paraId="4637DF7D" w14:textId="77777777" w:rsidR="00DD5DEB" w:rsidRDefault="00DD5DEB" w:rsidP="008747E0">
    <w:pPr>
      <w:pStyle w:val="Header"/>
    </w:pPr>
  </w:p>
  <w:p w14:paraId="68859D7E" w14:textId="77777777" w:rsidR="00DD5DEB" w:rsidRDefault="00DD5DEB" w:rsidP="008747E0">
    <w:pPr>
      <w:pStyle w:val="Header"/>
    </w:pPr>
  </w:p>
  <w:p w14:paraId="68F7D7DE" w14:textId="77777777" w:rsidR="00DD5DEB" w:rsidRDefault="00DD5DEB" w:rsidP="008747E0">
    <w:pPr>
      <w:pStyle w:val="Header"/>
    </w:pPr>
    <w:r>
      <w:rPr>
        <w:noProof/>
        <w:lang w:val="fr-FR" w:eastAsia="fr-FR"/>
      </w:rPr>
      <w:drawing>
        <wp:anchor distT="0" distB="0" distL="114300" distR="114300" simplePos="0" relativeHeight="251656189" behindDoc="1" locked="0" layoutInCell="1" allowOverlap="1" wp14:anchorId="0A4098E0" wp14:editId="6B3575B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7214B79" w14:textId="77777777" w:rsidR="00DD5DEB" w:rsidRPr="00ED2A8D" w:rsidRDefault="00DD5DEB" w:rsidP="008747E0">
    <w:pPr>
      <w:pStyle w:val="Header"/>
    </w:pPr>
  </w:p>
  <w:p w14:paraId="2359230C" w14:textId="77777777" w:rsidR="00DD5DEB" w:rsidRPr="00ED2A8D" w:rsidRDefault="00DD5DEB" w:rsidP="001349DB">
    <w:pPr>
      <w:pStyle w:val="Header"/>
      <w:spacing w:line="36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35980" w14:textId="21DA81B7" w:rsidR="00DD5DEB" w:rsidRDefault="00DD5DEB">
    <w:pPr>
      <w:pStyle w:val="Header"/>
    </w:pPr>
    <w:r>
      <w:rPr>
        <w:noProof/>
        <w:lang w:val="fr-FR" w:eastAsia="fr-FR"/>
      </w:rPr>
      <w:drawing>
        <wp:anchor distT="0" distB="0" distL="114300" distR="114300" simplePos="0" relativeHeight="251688960" behindDoc="1" locked="0" layoutInCell="1" allowOverlap="1" wp14:anchorId="50518918" wp14:editId="1E40B13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DD5DEB" w:rsidRDefault="00DD5DEB">
    <w:pPr>
      <w:pStyle w:val="Header"/>
    </w:pPr>
  </w:p>
  <w:p w14:paraId="457BCDF6" w14:textId="77777777" w:rsidR="00DD5DEB" w:rsidRDefault="00DD5D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850CF" w14:textId="77777777" w:rsidR="00DD5DEB" w:rsidRPr="00ED2A8D" w:rsidRDefault="00DD5DEB" w:rsidP="008747E0">
    <w:pPr>
      <w:pStyle w:val="Header"/>
    </w:pPr>
    <w:r>
      <w:rPr>
        <w:noProof/>
        <w:lang w:val="fr-FR" w:eastAsia="fr-FR"/>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30F795" w14:textId="77777777" w:rsidR="00DD5DEB" w:rsidRPr="00ED2A8D" w:rsidRDefault="00DD5DEB" w:rsidP="008747E0">
    <w:pPr>
      <w:pStyle w:val="Header"/>
    </w:pPr>
  </w:p>
  <w:p w14:paraId="4196D5A3" w14:textId="77777777" w:rsidR="00DD5DEB" w:rsidRDefault="00DD5DEB" w:rsidP="008747E0">
    <w:pPr>
      <w:pStyle w:val="Header"/>
    </w:pPr>
  </w:p>
  <w:p w14:paraId="528EA521" w14:textId="77777777" w:rsidR="00DD5DEB" w:rsidRDefault="00DD5DEB" w:rsidP="008747E0">
    <w:pPr>
      <w:pStyle w:val="Header"/>
    </w:pPr>
  </w:p>
  <w:p w14:paraId="4561D7CD" w14:textId="77777777" w:rsidR="00DD5DEB" w:rsidRDefault="00DD5DEB" w:rsidP="008747E0">
    <w:pPr>
      <w:pStyle w:val="Header"/>
    </w:pPr>
  </w:p>
  <w:p w14:paraId="55A0B421" w14:textId="5AAA95B1" w:rsidR="00DD5DEB" w:rsidRPr="00441393" w:rsidRDefault="00DD5DEB" w:rsidP="00441393">
    <w:pPr>
      <w:pStyle w:val="Contents"/>
    </w:pPr>
    <w:r>
      <w:t>DOCUMENT REVISION</w:t>
    </w:r>
  </w:p>
  <w:p w14:paraId="5B698B96" w14:textId="77777777" w:rsidR="00DD5DEB" w:rsidRPr="00ED2A8D" w:rsidRDefault="00DD5DEB" w:rsidP="008747E0">
    <w:pPr>
      <w:pStyle w:val="Header"/>
    </w:pPr>
  </w:p>
  <w:p w14:paraId="7B1CF08D" w14:textId="77777777" w:rsidR="00DD5DEB" w:rsidRPr="00AC33A2" w:rsidRDefault="00DD5DEB" w:rsidP="0078486B">
    <w:pPr>
      <w:pStyle w:val="Header"/>
      <w:spacing w:line="140"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21154" w14:textId="77777777" w:rsidR="00DD5DEB" w:rsidRPr="00ED2A8D" w:rsidRDefault="00DD5DEB" w:rsidP="008747E0">
    <w:pPr>
      <w:pStyle w:val="Header"/>
    </w:pPr>
    <w:r>
      <w:rPr>
        <w:noProof/>
        <w:lang w:val="fr-FR" w:eastAsia="fr-FR"/>
      </w:rPr>
      <w:drawing>
        <wp:anchor distT="0" distB="0" distL="114300" distR="114300" simplePos="0" relativeHeight="251674624" behindDoc="1" locked="0" layoutInCell="1" allowOverlap="1" wp14:anchorId="32F12B7F" wp14:editId="691E6314">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BFB135" w14:textId="77777777" w:rsidR="00DD5DEB" w:rsidRPr="00ED2A8D" w:rsidRDefault="00DD5DEB" w:rsidP="008747E0">
    <w:pPr>
      <w:pStyle w:val="Header"/>
    </w:pPr>
  </w:p>
  <w:p w14:paraId="28FE3B76" w14:textId="77777777" w:rsidR="00DD5DEB" w:rsidRDefault="00DD5DEB" w:rsidP="008747E0">
    <w:pPr>
      <w:pStyle w:val="Header"/>
    </w:pPr>
  </w:p>
  <w:p w14:paraId="3C3BE559" w14:textId="77777777" w:rsidR="00DD5DEB" w:rsidRDefault="00DD5DEB" w:rsidP="008747E0">
    <w:pPr>
      <w:pStyle w:val="Header"/>
    </w:pPr>
  </w:p>
  <w:p w14:paraId="60DA6C1C" w14:textId="77777777" w:rsidR="00DD5DEB" w:rsidRDefault="00DD5DEB" w:rsidP="008747E0">
    <w:pPr>
      <w:pStyle w:val="Header"/>
    </w:pPr>
  </w:p>
  <w:p w14:paraId="367253C7" w14:textId="20C758CA" w:rsidR="00DD5DEB" w:rsidRPr="00441393" w:rsidRDefault="00DD5DEB" w:rsidP="00441393">
    <w:pPr>
      <w:pStyle w:val="Contents"/>
    </w:pPr>
    <w:r>
      <w:t>CONTENTS</w:t>
    </w:r>
  </w:p>
  <w:p w14:paraId="5F253F10" w14:textId="77777777" w:rsidR="00DD5DEB" w:rsidRDefault="00DD5DEB" w:rsidP="0078486B">
    <w:pPr>
      <w:pStyle w:val="Header"/>
      <w:spacing w:line="140" w:lineRule="exact"/>
    </w:pPr>
  </w:p>
  <w:p w14:paraId="49DE4CE0" w14:textId="77777777" w:rsidR="00DD5DEB" w:rsidRPr="00AC33A2" w:rsidRDefault="00DD5DEB"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F1644" w14:textId="77777777" w:rsidR="00DD5DEB" w:rsidRPr="00ED2A8D" w:rsidRDefault="00DD5DEB" w:rsidP="00C716E5">
    <w:pPr>
      <w:pStyle w:val="Header"/>
    </w:pPr>
    <w:r>
      <w:rPr>
        <w:noProof/>
        <w:lang w:val="fr-FR" w:eastAsia="fr-FR"/>
      </w:rPr>
      <w:drawing>
        <wp:anchor distT="0" distB="0" distL="114300" distR="114300" simplePos="0" relativeHeight="251697152" behindDoc="1" locked="0" layoutInCell="1" allowOverlap="1" wp14:anchorId="552A30EC" wp14:editId="4EA3A51A">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895F1EA" w14:textId="77777777" w:rsidR="00DD5DEB" w:rsidRPr="00ED2A8D" w:rsidRDefault="00DD5DEB" w:rsidP="00C716E5">
    <w:pPr>
      <w:pStyle w:val="Header"/>
    </w:pPr>
  </w:p>
  <w:p w14:paraId="0B6E753A" w14:textId="77777777" w:rsidR="00DD5DEB" w:rsidRDefault="00DD5DEB" w:rsidP="00C716E5">
    <w:pPr>
      <w:pStyle w:val="Header"/>
    </w:pPr>
  </w:p>
  <w:p w14:paraId="2793F608" w14:textId="77777777" w:rsidR="00DD5DEB" w:rsidRDefault="00DD5DEB" w:rsidP="00C716E5">
    <w:pPr>
      <w:pStyle w:val="Header"/>
    </w:pPr>
  </w:p>
  <w:p w14:paraId="72526114" w14:textId="77777777" w:rsidR="00DD5DEB" w:rsidRDefault="00DD5DEB" w:rsidP="00C716E5">
    <w:pPr>
      <w:pStyle w:val="Header"/>
    </w:pPr>
  </w:p>
  <w:p w14:paraId="5D6323BD" w14:textId="55807F88" w:rsidR="00DD5DEB" w:rsidRPr="00441393" w:rsidRDefault="00DD5DEB" w:rsidP="00C716E5">
    <w:pPr>
      <w:pStyle w:val="Contents"/>
    </w:pPr>
    <w:r>
      <w:t>CONTENTS</w:t>
    </w:r>
  </w:p>
  <w:p w14:paraId="3F5F0405" w14:textId="77777777" w:rsidR="00DD5DEB" w:rsidRPr="00ED2A8D" w:rsidRDefault="00DD5DEB" w:rsidP="00C716E5">
    <w:pPr>
      <w:pStyle w:val="Header"/>
    </w:pPr>
  </w:p>
  <w:p w14:paraId="3B29FF0C" w14:textId="77777777" w:rsidR="00DD5DEB" w:rsidRPr="00AC33A2" w:rsidRDefault="00DD5DEB" w:rsidP="00C716E5">
    <w:pPr>
      <w:pStyle w:val="Header"/>
      <w:spacing w:line="140" w:lineRule="exact"/>
    </w:pPr>
  </w:p>
  <w:p w14:paraId="2FA22AF6" w14:textId="3B3E2EC3" w:rsidR="00DD5DEB" w:rsidRDefault="00DD5DEB">
    <w:pPr>
      <w:pStyle w:val="Header"/>
    </w:pPr>
    <w:r>
      <w:rPr>
        <w:noProof/>
        <w:lang w:val="fr-FR" w:eastAsia="fr-FR"/>
      </w:rPr>
      <w:drawing>
        <wp:anchor distT="0" distB="0" distL="114300" distR="114300" simplePos="0" relativeHeight="251695104" behindDoc="1" locked="0" layoutInCell="1" allowOverlap="1" wp14:anchorId="7B56F502" wp14:editId="52023F2B">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D6DB5" w14:textId="2B2AD0CA" w:rsidR="00DD5DEB" w:rsidRPr="00667792" w:rsidRDefault="00DD5DEB" w:rsidP="00667792">
    <w:pPr>
      <w:pStyle w:val="Header"/>
    </w:pPr>
    <w:r>
      <w:rPr>
        <w:noProof/>
        <w:lang w:val="fr-FR" w:eastAsia="fr-FR"/>
      </w:rPr>
      <w:drawing>
        <wp:anchor distT="0" distB="0" distL="114300" distR="114300" simplePos="0" relativeHeight="251678720" behindDoc="1" locked="0" layoutInCell="1" allowOverlap="1" wp14:anchorId="1F483467" wp14:editId="24DAFC68">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942DC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C600DE2"/>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14EE5704"/>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A3CA03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9B8B9E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F32811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77805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95A2FC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48E081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AE68A3"/>
    <w:multiLevelType w:val="multilevel"/>
    <w:tmpl w:val="08F275CC"/>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lvlText w:val="C %1.%2."/>
      <w:lvlJc w:val="left"/>
      <w:pPr>
        <w:tabs>
          <w:tab w:val="num" w:pos="0"/>
        </w:tabs>
        <w:ind w:left="851" w:hanging="851"/>
      </w:pPr>
      <w:rPr>
        <w:rFonts w:asciiTheme="minorHAnsi" w:hAnsiTheme="minorHAnsi" w:hint="default"/>
        <w:b/>
        <w:i w:val="0"/>
        <w:caps/>
        <w:color w:val="407EC9"/>
        <w:sz w:val="24"/>
      </w:rPr>
    </w:lvl>
    <w:lvl w:ilvl="2">
      <w:start w:val="1"/>
      <w:numFmt w:val="decimal"/>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8926927"/>
    <w:multiLevelType w:val="hybridMultilevel"/>
    <w:tmpl w:val="7DD86CAA"/>
    <w:lvl w:ilvl="0" w:tplc="4FE8DCA0">
      <w:start w:val="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15:restartNumberingAfterBreak="0">
    <w:nsid w:val="18CF6C5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9C37E91"/>
    <w:multiLevelType w:val="multilevel"/>
    <w:tmpl w:val="A740AEA4"/>
    <w:lvl w:ilvl="0">
      <w:start w:val="1"/>
      <w:numFmt w:val="decimal"/>
      <w:lvlText w:val="%1"/>
      <w:lvlJc w:val="left"/>
      <w:pPr>
        <w:tabs>
          <w:tab w:val="num" w:pos="4679"/>
        </w:tabs>
        <w:ind w:left="4679"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E8872DA"/>
    <w:multiLevelType w:val="hybridMultilevel"/>
    <w:tmpl w:val="5F78EAE8"/>
    <w:lvl w:ilvl="0" w:tplc="5EFEB4DE">
      <w:start w:val="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22340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5E80750"/>
    <w:multiLevelType w:val="hybridMultilevel"/>
    <w:tmpl w:val="2E4A5A44"/>
    <w:lvl w:ilvl="0" w:tplc="99500DEA">
      <w:start w:val="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7133770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1C905CD"/>
    <w:multiLevelType w:val="multilevel"/>
    <w:tmpl w:val="5EBCB594"/>
    <w:lvl w:ilvl="0">
      <w:start w:val="1"/>
      <w:numFmt w:val="decimal"/>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79074E2A"/>
    <w:multiLevelType w:val="hybridMultilevel"/>
    <w:tmpl w:val="E6726A4A"/>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hint="default"/>
      </w:rPr>
    </w:lvl>
    <w:lvl w:ilvl="2" w:tplc="08090005">
      <w:start w:val="1"/>
      <w:numFmt w:val="bullet"/>
      <w:lvlText w:val=""/>
      <w:lvlJc w:val="left"/>
      <w:pPr>
        <w:ind w:left="2220" w:hanging="360"/>
      </w:pPr>
      <w:rPr>
        <w:rFonts w:ascii="Wingdings" w:hAnsi="Wingdings" w:hint="default"/>
      </w:rPr>
    </w:lvl>
    <w:lvl w:ilvl="3" w:tplc="08090001">
      <w:start w:val="1"/>
      <w:numFmt w:val="bullet"/>
      <w:lvlText w:val=""/>
      <w:lvlJc w:val="left"/>
      <w:pPr>
        <w:ind w:left="2940" w:hanging="360"/>
      </w:pPr>
      <w:rPr>
        <w:rFonts w:ascii="Symbol" w:hAnsi="Symbol" w:hint="default"/>
      </w:rPr>
    </w:lvl>
    <w:lvl w:ilvl="4" w:tplc="08090003">
      <w:start w:val="1"/>
      <w:numFmt w:val="bullet"/>
      <w:lvlText w:val="o"/>
      <w:lvlJc w:val="left"/>
      <w:pPr>
        <w:ind w:left="3660" w:hanging="360"/>
      </w:pPr>
      <w:rPr>
        <w:rFonts w:ascii="Courier New" w:hAnsi="Courier New" w:hint="default"/>
      </w:rPr>
    </w:lvl>
    <w:lvl w:ilvl="5" w:tplc="08090005">
      <w:start w:val="1"/>
      <w:numFmt w:val="bullet"/>
      <w:lvlText w:val=""/>
      <w:lvlJc w:val="left"/>
      <w:pPr>
        <w:ind w:left="4380" w:hanging="360"/>
      </w:pPr>
      <w:rPr>
        <w:rFonts w:ascii="Wingdings" w:hAnsi="Wingdings" w:hint="default"/>
      </w:rPr>
    </w:lvl>
    <w:lvl w:ilvl="6" w:tplc="08090001">
      <w:start w:val="1"/>
      <w:numFmt w:val="bullet"/>
      <w:lvlText w:val=""/>
      <w:lvlJc w:val="left"/>
      <w:pPr>
        <w:ind w:left="5100" w:hanging="360"/>
      </w:pPr>
      <w:rPr>
        <w:rFonts w:ascii="Symbol" w:hAnsi="Symbol" w:hint="default"/>
      </w:rPr>
    </w:lvl>
    <w:lvl w:ilvl="7" w:tplc="08090003">
      <w:start w:val="1"/>
      <w:numFmt w:val="bullet"/>
      <w:lvlText w:val="o"/>
      <w:lvlJc w:val="left"/>
      <w:pPr>
        <w:ind w:left="5820" w:hanging="360"/>
      </w:pPr>
      <w:rPr>
        <w:rFonts w:ascii="Courier New" w:hAnsi="Courier New" w:hint="default"/>
      </w:rPr>
    </w:lvl>
    <w:lvl w:ilvl="8" w:tplc="08090005">
      <w:start w:val="1"/>
      <w:numFmt w:val="bullet"/>
      <w:lvlText w:val=""/>
      <w:lvlJc w:val="left"/>
      <w:pPr>
        <w:ind w:left="6540" w:hanging="360"/>
      </w:pPr>
      <w:rPr>
        <w:rFonts w:ascii="Wingdings" w:hAnsi="Wingdings" w:hint="default"/>
      </w:rPr>
    </w:lvl>
  </w:abstractNum>
  <w:abstractNum w:abstractNumId="38"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38"/>
  </w:num>
  <w:num w:numId="3">
    <w:abstractNumId w:val="14"/>
  </w:num>
  <w:num w:numId="4">
    <w:abstractNumId w:val="26"/>
  </w:num>
  <w:num w:numId="5">
    <w:abstractNumId w:val="24"/>
  </w:num>
  <w:num w:numId="6">
    <w:abstractNumId w:val="15"/>
  </w:num>
  <w:num w:numId="7">
    <w:abstractNumId w:val="23"/>
  </w:num>
  <w:num w:numId="8">
    <w:abstractNumId w:val="28"/>
  </w:num>
  <w:num w:numId="9">
    <w:abstractNumId w:val="13"/>
  </w:num>
  <w:num w:numId="10">
    <w:abstractNumId w:val="22"/>
  </w:num>
  <w:num w:numId="11">
    <w:abstractNumId w:val="25"/>
  </w:num>
  <w:num w:numId="12">
    <w:abstractNumId w:val="12"/>
  </w:num>
  <w:num w:numId="13">
    <w:abstractNumId w:val="29"/>
  </w:num>
  <w:num w:numId="14">
    <w:abstractNumId w:val="8"/>
  </w:num>
  <w:num w:numId="15">
    <w:abstractNumId w:val="32"/>
  </w:num>
  <w:num w:numId="16">
    <w:abstractNumId w:val="35"/>
  </w:num>
  <w:num w:numId="17">
    <w:abstractNumId w:val="19"/>
  </w:num>
  <w:num w:numId="18">
    <w:abstractNumId w:val="17"/>
  </w:num>
  <w:num w:numId="19">
    <w:abstractNumId w:val="36"/>
  </w:num>
  <w:num w:numId="20">
    <w:abstractNumId w:val="10"/>
  </w:num>
  <w:num w:numId="21">
    <w:abstractNumId w:val="34"/>
  </w:num>
  <w:num w:numId="22">
    <w:abstractNumId w:val="27"/>
  </w:num>
  <w:num w:numId="23">
    <w:abstractNumId w:val="33"/>
  </w:num>
  <w:num w:numId="24">
    <w:abstractNumId w:val="0"/>
  </w:num>
  <w:num w:numId="25">
    <w:abstractNumId w:val="1"/>
  </w:num>
  <w:num w:numId="26">
    <w:abstractNumId w:val="2"/>
  </w:num>
  <w:num w:numId="27">
    <w:abstractNumId w:val="4"/>
  </w:num>
  <w:num w:numId="28">
    <w:abstractNumId w:val="5"/>
  </w:num>
  <w:num w:numId="29">
    <w:abstractNumId w:val="6"/>
  </w:num>
  <w:num w:numId="30">
    <w:abstractNumId w:val="7"/>
  </w:num>
  <w:num w:numId="31">
    <w:abstractNumId w:val="3"/>
  </w:num>
  <w:num w:numId="32">
    <w:abstractNumId w:val="9"/>
  </w:num>
  <w:num w:numId="33">
    <w:abstractNumId w:val="21"/>
  </w:num>
  <w:num w:numId="34">
    <w:abstractNumId w:val="16"/>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 w:numId="37">
    <w:abstractNumId w:val="37"/>
  </w:num>
  <w:num w:numId="38">
    <w:abstractNumId w:val="30"/>
  </w:num>
  <w:num w:numId="39">
    <w:abstractNumId w:val="11"/>
  </w:num>
  <w:num w:numId="40">
    <w:abstractNumId w:val="20"/>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eidi Clevett">
    <w15:presenceInfo w15:providerId="AD" w15:userId="S::Heidi.Clevett@mcga.gov.uk::a979da74-198a-4d49-b996-4206ad7465f4"/>
  </w15:person>
  <w15:person w15:author="Bogaert Els">
    <w15:presenceInfo w15:providerId="AD" w15:userId="S::els.bogaert@mow.vlaanderen.be::1e3ad34a-081c-4ffb-a122-71e9f78b14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revisionView w:inkAnnotations="0"/>
  <w:trackRevisions/>
  <w:defaultTabStop w:val="708"/>
  <w:hyphenationZone w:val="425"/>
  <w:drawingGridHorizontalSpacing w:val="9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80B"/>
    <w:rsid w:val="0001616D"/>
    <w:rsid w:val="00016839"/>
    <w:rsid w:val="000174F9"/>
    <w:rsid w:val="000249C2"/>
    <w:rsid w:val="000258F6"/>
    <w:rsid w:val="000379A7"/>
    <w:rsid w:val="00040EB8"/>
    <w:rsid w:val="00057B6D"/>
    <w:rsid w:val="00061A7B"/>
    <w:rsid w:val="0008654C"/>
    <w:rsid w:val="000904ED"/>
    <w:rsid w:val="00091545"/>
    <w:rsid w:val="0009695F"/>
    <w:rsid w:val="000A27A8"/>
    <w:rsid w:val="000B2356"/>
    <w:rsid w:val="000B2CEE"/>
    <w:rsid w:val="000C711B"/>
    <w:rsid w:val="000C7F80"/>
    <w:rsid w:val="000D2431"/>
    <w:rsid w:val="000D3551"/>
    <w:rsid w:val="000E3954"/>
    <w:rsid w:val="000E3E52"/>
    <w:rsid w:val="000F0F9F"/>
    <w:rsid w:val="000F3F43"/>
    <w:rsid w:val="000F58ED"/>
    <w:rsid w:val="00113D5B"/>
    <w:rsid w:val="00113F8F"/>
    <w:rsid w:val="001349DB"/>
    <w:rsid w:val="00135AEB"/>
    <w:rsid w:val="00136E58"/>
    <w:rsid w:val="001547F9"/>
    <w:rsid w:val="001607D8"/>
    <w:rsid w:val="00161325"/>
    <w:rsid w:val="001701C8"/>
    <w:rsid w:val="00184427"/>
    <w:rsid w:val="001875B1"/>
    <w:rsid w:val="00187C6D"/>
    <w:rsid w:val="0019511B"/>
    <w:rsid w:val="001B2A35"/>
    <w:rsid w:val="001B339A"/>
    <w:rsid w:val="001C650B"/>
    <w:rsid w:val="001C72B5"/>
    <w:rsid w:val="001D2E7A"/>
    <w:rsid w:val="001D3992"/>
    <w:rsid w:val="001D4A3E"/>
    <w:rsid w:val="001E3382"/>
    <w:rsid w:val="001E416D"/>
    <w:rsid w:val="001F4EF8"/>
    <w:rsid w:val="001F5AB1"/>
    <w:rsid w:val="001F6301"/>
    <w:rsid w:val="00201337"/>
    <w:rsid w:val="002022EA"/>
    <w:rsid w:val="002044E9"/>
    <w:rsid w:val="00205B17"/>
    <w:rsid w:val="00205D9B"/>
    <w:rsid w:val="002204DA"/>
    <w:rsid w:val="0022371A"/>
    <w:rsid w:val="00237785"/>
    <w:rsid w:val="00251FB9"/>
    <w:rsid w:val="002520AD"/>
    <w:rsid w:val="0025660A"/>
    <w:rsid w:val="00257DF8"/>
    <w:rsid w:val="00257E4A"/>
    <w:rsid w:val="0026038D"/>
    <w:rsid w:val="00264F31"/>
    <w:rsid w:val="0027175D"/>
    <w:rsid w:val="00286D73"/>
    <w:rsid w:val="0029793F"/>
    <w:rsid w:val="002A1C42"/>
    <w:rsid w:val="002A617C"/>
    <w:rsid w:val="002A71CF"/>
    <w:rsid w:val="002B3E9D"/>
    <w:rsid w:val="002C77F4"/>
    <w:rsid w:val="002D0869"/>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4E6A"/>
    <w:rsid w:val="00335E40"/>
    <w:rsid w:val="00345E37"/>
    <w:rsid w:val="00347F3E"/>
    <w:rsid w:val="003621C3"/>
    <w:rsid w:val="0036382D"/>
    <w:rsid w:val="00380350"/>
    <w:rsid w:val="00380B4E"/>
    <w:rsid w:val="003816E4"/>
    <w:rsid w:val="0039131E"/>
    <w:rsid w:val="003948A8"/>
    <w:rsid w:val="003A04A6"/>
    <w:rsid w:val="003A7759"/>
    <w:rsid w:val="003A7F6E"/>
    <w:rsid w:val="003B03EA"/>
    <w:rsid w:val="003B6D9F"/>
    <w:rsid w:val="003C0D51"/>
    <w:rsid w:val="003C7C34"/>
    <w:rsid w:val="003D0F37"/>
    <w:rsid w:val="003D5150"/>
    <w:rsid w:val="003F1C3A"/>
    <w:rsid w:val="00414698"/>
    <w:rsid w:val="00432C05"/>
    <w:rsid w:val="00441393"/>
    <w:rsid w:val="00447CF0"/>
    <w:rsid w:val="00456F10"/>
    <w:rsid w:val="00474746"/>
    <w:rsid w:val="00477D62"/>
    <w:rsid w:val="00492A8D"/>
    <w:rsid w:val="004944C8"/>
    <w:rsid w:val="004A0EBF"/>
    <w:rsid w:val="004A4EC4"/>
    <w:rsid w:val="004C0E4B"/>
    <w:rsid w:val="004D475A"/>
    <w:rsid w:val="004E0BBB"/>
    <w:rsid w:val="004E1D57"/>
    <w:rsid w:val="004E2F16"/>
    <w:rsid w:val="004F6196"/>
    <w:rsid w:val="00503044"/>
    <w:rsid w:val="00523666"/>
    <w:rsid w:val="00525922"/>
    <w:rsid w:val="00526234"/>
    <w:rsid w:val="00534F34"/>
    <w:rsid w:val="0053692E"/>
    <w:rsid w:val="005378A6"/>
    <w:rsid w:val="00547837"/>
    <w:rsid w:val="00557434"/>
    <w:rsid w:val="005805D2"/>
    <w:rsid w:val="00595415"/>
    <w:rsid w:val="00597652"/>
    <w:rsid w:val="005A0703"/>
    <w:rsid w:val="005A080B"/>
    <w:rsid w:val="005A16F3"/>
    <w:rsid w:val="005B12A5"/>
    <w:rsid w:val="005C161A"/>
    <w:rsid w:val="005C1BCB"/>
    <w:rsid w:val="005C2312"/>
    <w:rsid w:val="005C4735"/>
    <w:rsid w:val="005C5C63"/>
    <w:rsid w:val="005D03E9"/>
    <w:rsid w:val="005D304B"/>
    <w:rsid w:val="005D6E5D"/>
    <w:rsid w:val="005E3989"/>
    <w:rsid w:val="005E4659"/>
    <w:rsid w:val="005E657A"/>
    <w:rsid w:val="005E7E3F"/>
    <w:rsid w:val="005F1386"/>
    <w:rsid w:val="005F17C2"/>
    <w:rsid w:val="006127AC"/>
    <w:rsid w:val="00632E5E"/>
    <w:rsid w:val="00634A78"/>
    <w:rsid w:val="00640AD1"/>
    <w:rsid w:val="00642025"/>
    <w:rsid w:val="00646E87"/>
    <w:rsid w:val="0065107F"/>
    <w:rsid w:val="00661946"/>
    <w:rsid w:val="00666061"/>
    <w:rsid w:val="00667424"/>
    <w:rsid w:val="006675E4"/>
    <w:rsid w:val="00667792"/>
    <w:rsid w:val="00671677"/>
    <w:rsid w:val="006750F2"/>
    <w:rsid w:val="006752D6"/>
    <w:rsid w:val="00675E02"/>
    <w:rsid w:val="0068553C"/>
    <w:rsid w:val="00685F34"/>
    <w:rsid w:val="00695656"/>
    <w:rsid w:val="006975A8"/>
    <w:rsid w:val="006A1012"/>
    <w:rsid w:val="006A386A"/>
    <w:rsid w:val="006C1376"/>
    <w:rsid w:val="006C48F9"/>
    <w:rsid w:val="006E0E7D"/>
    <w:rsid w:val="006E10BF"/>
    <w:rsid w:val="006F1C14"/>
    <w:rsid w:val="00703A6A"/>
    <w:rsid w:val="00720420"/>
    <w:rsid w:val="00722236"/>
    <w:rsid w:val="0072737A"/>
    <w:rsid w:val="00731DEE"/>
    <w:rsid w:val="00734BC6"/>
    <w:rsid w:val="00750303"/>
    <w:rsid w:val="007541D3"/>
    <w:rsid w:val="007577D7"/>
    <w:rsid w:val="007715E8"/>
    <w:rsid w:val="00776004"/>
    <w:rsid w:val="0078486B"/>
    <w:rsid w:val="00785A39"/>
    <w:rsid w:val="00787D8A"/>
    <w:rsid w:val="00790277"/>
    <w:rsid w:val="00791EBC"/>
    <w:rsid w:val="00793577"/>
    <w:rsid w:val="007A446A"/>
    <w:rsid w:val="007A53A6"/>
    <w:rsid w:val="007A6159"/>
    <w:rsid w:val="007B27E9"/>
    <w:rsid w:val="007B2C5B"/>
    <w:rsid w:val="007B2D11"/>
    <w:rsid w:val="007B6A93"/>
    <w:rsid w:val="007B7BEC"/>
    <w:rsid w:val="007D2107"/>
    <w:rsid w:val="007D5895"/>
    <w:rsid w:val="007D77AB"/>
    <w:rsid w:val="007E28D0"/>
    <w:rsid w:val="007E30DF"/>
    <w:rsid w:val="007E6CB4"/>
    <w:rsid w:val="007F7544"/>
    <w:rsid w:val="00800995"/>
    <w:rsid w:val="00816F79"/>
    <w:rsid w:val="008172F8"/>
    <w:rsid w:val="00825044"/>
    <w:rsid w:val="00825458"/>
    <w:rsid w:val="008326B2"/>
    <w:rsid w:val="00846831"/>
    <w:rsid w:val="00861888"/>
    <w:rsid w:val="00865532"/>
    <w:rsid w:val="00867686"/>
    <w:rsid w:val="00871309"/>
    <w:rsid w:val="008737D3"/>
    <w:rsid w:val="008747E0"/>
    <w:rsid w:val="00876841"/>
    <w:rsid w:val="00882B3C"/>
    <w:rsid w:val="0088783D"/>
    <w:rsid w:val="008972C3"/>
    <w:rsid w:val="008A30BA"/>
    <w:rsid w:val="008B64CB"/>
    <w:rsid w:val="008C33B5"/>
    <w:rsid w:val="008C3A72"/>
    <w:rsid w:val="008C6969"/>
    <w:rsid w:val="008E1F69"/>
    <w:rsid w:val="008E76B1"/>
    <w:rsid w:val="008F15C9"/>
    <w:rsid w:val="008F2304"/>
    <w:rsid w:val="008F38BB"/>
    <w:rsid w:val="008F57D8"/>
    <w:rsid w:val="0090005A"/>
    <w:rsid w:val="00902834"/>
    <w:rsid w:val="00914E26"/>
    <w:rsid w:val="0091590F"/>
    <w:rsid w:val="00916B68"/>
    <w:rsid w:val="00923B4D"/>
    <w:rsid w:val="0092540C"/>
    <w:rsid w:val="00925E0F"/>
    <w:rsid w:val="00931A57"/>
    <w:rsid w:val="00931D90"/>
    <w:rsid w:val="0093492E"/>
    <w:rsid w:val="00937BF1"/>
    <w:rsid w:val="009414E6"/>
    <w:rsid w:val="0095450F"/>
    <w:rsid w:val="00956901"/>
    <w:rsid w:val="00962EC1"/>
    <w:rsid w:val="00967A95"/>
    <w:rsid w:val="00971591"/>
    <w:rsid w:val="00974564"/>
    <w:rsid w:val="00974E99"/>
    <w:rsid w:val="009764FA"/>
    <w:rsid w:val="00980192"/>
    <w:rsid w:val="00982A22"/>
    <w:rsid w:val="00994D97"/>
    <w:rsid w:val="009A02D3"/>
    <w:rsid w:val="009A07B7"/>
    <w:rsid w:val="009A1279"/>
    <w:rsid w:val="009A459F"/>
    <w:rsid w:val="009B1545"/>
    <w:rsid w:val="009B5023"/>
    <w:rsid w:val="009B785E"/>
    <w:rsid w:val="009C26F8"/>
    <w:rsid w:val="009C609E"/>
    <w:rsid w:val="009D26AB"/>
    <w:rsid w:val="009E16EC"/>
    <w:rsid w:val="009E433C"/>
    <w:rsid w:val="009E4A4D"/>
    <w:rsid w:val="009E6578"/>
    <w:rsid w:val="009F081F"/>
    <w:rsid w:val="00A06A3D"/>
    <w:rsid w:val="00A130F5"/>
    <w:rsid w:val="00A13E56"/>
    <w:rsid w:val="00A17BA8"/>
    <w:rsid w:val="00A227BF"/>
    <w:rsid w:val="00A24838"/>
    <w:rsid w:val="00A2743E"/>
    <w:rsid w:val="00A30C33"/>
    <w:rsid w:val="00A321F1"/>
    <w:rsid w:val="00A4308C"/>
    <w:rsid w:val="00A44836"/>
    <w:rsid w:val="00A524B5"/>
    <w:rsid w:val="00A549B3"/>
    <w:rsid w:val="00A56184"/>
    <w:rsid w:val="00A64D55"/>
    <w:rsid w:val="00A67954"/>
    <w:rsid w:val="00A72ED7"/>
    <w:rsid w:val="00A73099"/>
    <w:rsid w:val="00A7375C"/>
    <w:rsid w:val="00A8083F"/>
    <w:rsid w:val="00A90D86"/>
    <w:rsid w:val="00A91DBA"/>
    <w:rsid w:val="00A97900"/>
    <w:rsid w:val="00AA1D7A"/>
    <w:rsid w:val="00AA3E01"/>
    <w:rsid w:val="00AB0BFA"/>
    <w:rsid w:val="00AB76B7"/>
    <w:rsid w:val="00AC33A2"/>
    <w:rsid w:val="00AD38F7"/>
    <w:rsid w:val="00AD5AF7"/>
    <w:rsid w:val="00AE10B9"/>
    <w:rsid w:val="00AE3C4D"/>
    <w:rsid w:val="00AE65F1"/>
    <w:rsid w:val="00AE6BB4"/>
    <w:rsid w:val="00AE74AD"/>
    <w:rsid w:val="00AF159C"/>
    <w:rsid w:val="00AF435C"/>
    <w:rsid w:val="00B01873"/>
    <w:rsid w:val="00B07717"/>
    <w:rsid w:val="00B17253"/>
    <w:rsid w:val="00B2583D"/>
    <w:rsid w:val="00B31A41"/>
    <w:rsid w:val="00B40199"/>
    <w:rsid w:val="00B502FF"/>
    <w:rsid w:val="00B63124"/>
    <w:rsid w:val="00B643DF"/>
    <w:rsid w:val="00B65300"/>
    <w:rsid w:val="00B67422"/>
    <w:rsid w:val="00B70BD4"/>
    <w:rsid w:val="00B73463"/>
    <w:rsid w:val="00B90123"/>
    <w:rsid w:val="00B9016D"/>
    <w:rsid w:val="00BA0F98"/>
    <w:rsid w:val="00BA1517"/>
    <w:rsid w:val="00BA67FD"/>
    <w:rsid w:val="00BA7C48"/>
    <w:rsid w:val="00BC251F"/>
    <w:rsid w:val="00BC27F6"/>
    <w:rsid w:val="00BC39F4"/>
    <w:rsid w:val="00BD1587"/>
    <w:rsid w:val="00BD6A20"/>
    <w:rsid w:val="00BD7EE1"/>
    <w:rsid w:val="00BE5568"/>
    <w:rsid w:val="00BF1358"/>
    <w:rsid w:val="00C0106D"/>
    <w:rsid w:val="00C133BE"/>
    <w:rsid w:val="00C222B4"/>
    <w:rsid w:val="00C262E4"/>
    <w:rsid w:val="00C33BBA"/>
    <w:rsid w:val="00C33E20"/>
    <w:rsid w:val="00C35CF6"/>
    <w:rsid w:val="00C3725B"/>
    <w:rsid w:val="00C533EC"/>
    <w:rsid w:val="00C5470E"/>
    <w:rsid w:val="00C55EFB"/>
    <w:rsid w:val="00C56585"/>
    <w:rsid w:val="00C56B3F"/>
    <w:rsid w:val="00C61CBC"/>
    <w:rsid w:val="00C716E5"/>
    <w:rsid w:val="00C773D9"/>
    <w:rsid w:val="00C80307"/>
    <w:rsid w:val="00C80ACE"/>
    <w:rsid w:val="00C81162"/>
    <w:rsid w:val="00C83666"/>
    <w:rsid w:val="00C870B5"/>
    <w:rsid w:val="00C907DF"/>
    <w:rsid w:val="00C91630"/>
    <w:rsid w:val="00C9558A"/>
    <w:rsid w:val="00C966EB"/>
    <w:rsid w:val="00CA04B1"/>
    <w:rsid w:val="00CA2DFC"/>
    <w:rsid w:val="00CA36F9"/>
    <w:rsid w:val="00CA4EC9"/>
    <w:rsid w:val="00CB03D4"/>
    <w:rsid w:val="00CB0617"/>
    <w:rsid w:val="00CC35EF"/>
    <w:rsid w:val="00CC5048"/>
    <w:rsid w:val="00CC6246"/>
    <w:rsid w:val="00CD348B"/>
    <w:rsid w:val="00CE5E46"/>
    <w:rsid w:val="00CF49CC"/>
    <w:rsid w:val="00D04F0B"/>
    <w:rsid w:val="00D1463A"/>
    <w:rsid w:val="00D32DDF"/>
    <w:rsid w:val="00D3700C"/>
    <w:rsid w:val="00D4067A"/>
    <w:rsid w:val="00D56D5A"/>
    <w:rsid w:val="00D638E0"/>
    <w:rsid w:val="00D653B1"/>
    <w:rsid w:val="00D74AE1"/>
    <w:rsid w:val="00D75D42"/>
    <w:rsid w:val="00D80B20"/>
    <w:rsid w:val="00D84A35"/>
    <w:rsid w:val="00D865A8"/>
    <w:rsid w:val="00D9012A"/>
    <w:rsid w:val="00D92C2D"/>
    <w:rsid w:val="00D9361E"/>
    <w:rsid w:val="00DA17CD"/>
    <w:rsid w:val="00DB25B3"/>
    <w:rsid w:val="00DC6BCD"/>
    <w:rsid w:val="00DD5DEB"/>
    <w:rsid w:val="00DE0893"/>
    <w:rsid w:val="00DE2814"/>
    <w:rsid w:val="00DE6796"/>
    <w:rsid w:val="00E01272"/>
    <w:rsid w:val="00E03067"/>
    <w:rsid w:val="00E03846"/>
    <w:rsid w:val="00E16EB4"/>
    <w:rsid w:val="00E20A7D"/>
    <w:rsid w:val="00E21A27"/>
    <w:rsid w:val="00E25ED2"/>
    <w:rsid w:val="00E27A2F"/>
    <w:rsid w:val="00E42A94"/>
    <w:rsid w:val="00E458BF"/>
    <w:rsid w:val="00E54BFB"/>
    <w:rsid w:val="00E54CD7"/>
    <w:rsid w:val="00E706E7"/>
    <w:rsid w:val="00E84229"/>
    <w:rsid w:val="00E84965"/>
    <w:rsid w:val="00E86C86"/>
    <w:rsid w:val="00E902D8"/>
    <w:rsid w:val="00E90E4E"/>
    <w:rsid w:val="00E92452"/>
    <w:rsid w:val="00E9391E"/>
    <w:rsid w:val="00EA1052"/>
    <w:rsid w:val="00EA218F"/>
    <w:rsid w:val="00EA34EE"/>
    <w:rsid w:val="00EA4F29"/>
    <w:rsid w:val="00EA5B27"/>
    <w:rsid w:val="00EA5F83"/>
    <w:rsid w:val="00EA6F9D"/>
    <w:rsid w:val="00EB6F3C"/>
    <w:rsid w:val="00EC1E2C"/>
    <w:rsid w:val="00EC2B9A"/>
    <w:rsid w:val="00EC3723"/>
    <w:rsid w:val="00EC568A"/>
    <w:rsid w:val="00EC7C87"/>
    <w:rsid w:val="00ED030E"/>
    <w:rsid w:val="00ED2A8D"/>
    <w:rsid w:val="00EE54CB"/>
    <w:rsid w:val="00EE6424"/>
    <w:rsid w:val="00EF1C54"/>
    <w:rsid w:val="00EF404B"/>
    <w:rsid w:val="00F00376"/>
    <w:rsid w:val="00F01F0C"/>
    <w:rsid w:val="00F02A5A"/>
    <w:rsid w:val="00F11368"/>
    <w:rsid w:val="00F11764"/>
    <w:rsid w:val="00F157E2"/>
    <w:rsid w:val="00F1739A"/>
    <w:rsid w:val="00F259E2"/>
    <w:rsid w:val="00F40F35"/>
    <w:rsid w:val="00F46A54"/>
    <w:rsid w:val="00F527AC"/>
    <w:rsid w:val="00F5503F"/>
    <w:rsid w:val="00F61D83"/>
    <w:rsid w:val="00F65DD1"/>
    <w:rsid w:val="00F707B3"/>
    <w:rsid w:val="00F71135"/>
    <w:rsid w:val="00F74309"/>
    <w:rsid w:val="00F87E31"/>
    <w:rsid w:val="00F90461"/>
    <w:rsid w:val="00FA370D"/>
    <w:rsid w:val="00FB3301"/>
    <w:rsid w:val="00FC378B"/>
    <w:rsid w:val="00FC3977"/>
    <w:rsid w:val="00FD0669"/>
    <w:rsid w:val="00FD2566"/>
    <w:rsid w:val="00FD2F16"/>
    <w:rsid w:val="00FD6065"/>
    <w:rsid w:val="00FE1D34"/>
    <w:rsid w:val="00FE244F"/>
    <w:rsid w:val="00FE2A6F"/>
    <w:rsid w:val="00FF6538"/>
    <w:rsid w:val="00FF69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3B8212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A130F5"/>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E902D8"/>
    <w:pPr>
      <w:tabs>
        <w:tab w:val="right" w:pos="10206"/>
      </w:tabs>
      <w:spacing w:after="60"/>
      <w:ind w:left="1276"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qFormat/>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6E10BF"/>
    <w:pPr>
      <w:numPr>
        <w:numId w:val="20"/>
      </w:numPr>
    </w:pPr>
    <w:rPr>
      <w:b/>
      <w:caps/>
      <w:color w:val="407EC9"/>
      <w:sz w:val="28"/>
    </w:rPr>
  </w:style>
  <w:style w:type="paragraph" w:customStyle="1" w:styleId="AnnexCHead2">
    <w:name w:val="Annex C Head 2"/>
    <w:basedOn w:val="Normal"/>
    <w:rsid w:val="00414698"/>
    <w:pPr>
      <w:numPr>
        <w:ilvl w:val="1"/>
        <w:numId w:val="21"/>
      </w:numPr>
    </w:pPr>
    <w:rPr>
      <w:caps/>
      <w:color w:val="00558C"/>
      <w:sz w:val="24"/>
    </w:rPr>
  </w:style>
  <w:style w:type="paragraph" w:customStyle="1" w:styleId="AnnexCHead3">
    <w:name w:val="Annex C Head 3"/>
    <w:basedOn w:val="Normal"/>
    <w:rsid w:val="006E10BF"/>
    <w:pPr>
      <w:numPr>
        <w:ilvl w:val="2"/>
        <w:numId w:val="21"/>
      </w:numPr>
      <w:spacing w:before="120" w:after="120"/>
    </w:pPr>
    <w:rPr>
      <w:b/>
      <w:smallCaps/>
      <w:color w:val="407EC9"/>
      <w:sz w:val="22"/>
    </w:rPr>
  </w:style>
  <w:style w:type="paragraph" w:customStyle="1" w:styleId="AnnexCHead4">
    <w:name w:val="Annex C Head 4"/>
    <w:basedOn w:val="Normal"/>
    <w:next w:val="BodyText"/>
    <w:rsid w:val="006E10BF"/>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2"/>
      </w:numPr>
    </w:pPr>
    <w:rPr>
      <w:b/>
      <w:caps/>
      <w:color w:val="407EC9"/>
      <w:sz w:val="28"/>
      <w:lang w:eastAsia="de-DE"/>
    </w:rPr>
  </w:style>
  <w:style w:type="paragraph" w:customStyle="1" w:styleId="ANNEXDHEAD2">
    <w:name w:val="ANNEX D HEAD 2"/>
    <w:basedOn w:val="BodyText"/>
    <w:next w:val="Heading2separationline"/>
    <w:rsid w:val="006E10BF"/>
    <w:pPr>
      <w:numPr>
        <w:ilvl w:val="1"/>
        <w:numId w:val="22"/>
      </w:numPr>
      <w:spacing w:before="120"/>
    </w:pPr>
    <w:rPr>
      <w:b/>
      <w:color w:val="407EC9"/>
      <w:sz w:val="24"/>
      <w:lang w:eastAsia="de-DE"/>
    </w:rPr>
  </w:style>
  <w:style w:type="paragraph" w:customStyle="1" w:styleId="AnnexDHead3">
    <w:name w:val="Annex D Head 3"/>
    <w:basedOn w:val="BodyText"/>
    <w:rsid w:val="006E10BF"/>
    <w:pPr>
      <w:numPr>
        <w:ilvl w:val="2"/>
        <w:numId w:val="22"/>
      </w:numPr>
    </w:pPr>
    <w:rPr>
      <w:b/>
      <w:smallCaps/>
      <w:color w:val="407EC9"/>
      <w:lang w:eastAsia="de-DE"/>
    </w:rPr>
  </w:style>
  <w:style w:type="paragraph" w:customStyle="1" w:styleId="AnnexDHead4">
    <w:name w:val="Annex D Head 4"/>
    <w:basedOn w:val="Normal"/>
    <w:next w:val="BodyText"/>
    <w:rsid w:val="006E10BF"/>
    <w:pPr>
      <w:numPr>
        <w:ilvl w:val="3"/>
        <w:numId w:val="22"/>
      </w:numPr>
      <w:spacing w:before="120" w:after="120"/>
    </w:pPr>
    <w:rPr>
      <w:color w:val="407EC9"/>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4181984">
      <w:bodyDiv w:val="1"/>
      <w:marLeft w:val="0"/>
      <w:marRight w:val="0"/>
      <w:marTop w:val="0"/>
      <w:marBottom w:val="0"/>
      <w:divBdr>
        <w:top w:val="none" w:sz="0" w:space="0" w:color="auto"/>
        <w:left w:val="none" w:sz="0" w:space="0" w:color="auto"/>
        <w:bottom w:val="none" w:sz="0" w:space="0" w:color="auto"/>
        <w:right w:val="none" w:sz="0" w:space="0" w:color="auto"/>
      </w:divBdr>
    </w:div>
    <w:div w:id="1037852053">
      <w:bodyDiv w:val="1"/>
      <w:marLeft w:val="0"/>
      <w:marRight w:val="0"/>
      <w:marTop w:val="0"/>
      <w:marBottom w:val="0"/>
      <w:divBdr>
        <w:top w:val="none" w:sz="0" w:space="0" w:color="auto"/>
        <w:left w:val="none" w:sz="0" w:space="0" w:color="auto"/>
        <w:bottom w:val="none" w:sz="0" w:space="0" w:color="auto"/>
        <w:right w:val="none" w:sz="0" w:space="0" w:color="auto"/>
      </w:divBdr>
    </w:div>
    <w:div w:id="1464225722">
      <w:bodyDiv w:val="1"/>
      <w:marLeft w:val="0"/>
      <w:marRight w:val="0"/>
      <w:marTop w:val="0"/>
      <w:marBottom w:val="0"/>
      <w:divBdr>
        <w:top w:val="none" w:sz="0" w:space="0" w:color="auto"/>
        <w:left w:val="none" w:sz="0" w:space="0" w:color="auto"/>
        <w:bottom w:val="none" w:sz="0" w:space="0" w:color="auto"/>
        <w:right w:val="none" w:sz="0" w:space="0" w:color="auto"/>
      </w:divBdr>
    </w:div>
    <w:div w:id="2093232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comments" Target="comments.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5.emf"/><Relationship Id="rId5" Type="http://schemas.openxmlformats.org/officeDocument/2006/relationships/numbering" Target="numbering.xml"/><Relationship Id="rId15" Type="http://schemas.openxmlformats.org/officeDocument/2006/relationships/footer" Target="footer3.xml"/><Relationship Id="rId23" Type="http://schemas.microsoft.com/office/2016/09/relationships/commentsIds" Target="commentsIds.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1/relationships/commentsExtended" Target="commentsExtended.xml"/><Relationship Id="rId27" Type="http://schemas.openxmlformats.org/officeDocument/2006/relationships/fontTable" Target="fontTable.xml"/><Relationship Id="rId30" Type="http://schemas.microsoft.com/office/2018/08/relationships/commentsExtensible" Target="commentsExtensi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B9F32-B617-4F6D-9571-42210B48CE64}">
  <ds:schemaRefs>
    <ds:schemaRef ds:uri="http://schemas.microsoft.com/sharepoint/v3/contenttype/forms"/>
  </ds:schemaRefs>
</ds:datastoreItem>
</file>

<file path=customXml/itemProps2.xml><?xml version="1.0" encoding="utf-8"?>
<ds:datastoreItem xmlns:ds="http://schemas.openxmlformats.org/officeDocument/2006/customXml" ds:itemID="{D9CEA380-FA19-433D-BA28-1FE7F05A9422}">
  <ds:schemaRefs>
    <ds:schemaRef ds:uri="http://purl.org/dc/dcmitype/"/>
    <ds:schemaRef ds:uri="http://schemas.microsoft.com/office/2006/documentManagement/types"/>
    <ds:schemaRef ds:uri="http://www.w3.org/XML/1998/namespace"/>
    <ds:schemaRef ds:uri="http://purl.org/dc/elements/1.1/"/>
    <ds:schemaRef ds:uri="http://schemas.microsoft.com/office/infopath/2007/PartnerControls"/>
    <ds:schemaRef ds:uri="http://schemas.microsoft.com/office/2006/metadata/properties"/>
    <ds:schemaRef ds:uri="http://schemas.openxmlformats.org/package/2006/metadata/core-properties"/>
    <ds:schemaRef ds:uri="06022411-6e02-423b-85fd-39e0748b9219"/>
    <ds:schemaRef ds:uri="ac5f8115-f13f-4d01-aff4-515a67108c33"/>
    <ds:schemaRef ds:uri="http://purl.org/dc/terms/"/>
  </ds:schemaRefs>
</ds:datastoreItem>
</file>

<file path=customXml/itemProps3.xml><?xml version="1.0" encoding="utf-8"?>
<ds:datastoreItem xmlns:ds="http://schemas.openxmlformats.org/officeDocument/2006/customXml" ds:itemID="{DDD4F51A-F8EE-4417-8783-852FBC4361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A44F23-C2A5-4892-9570-8716334A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2362</Words>
  <Characters>13469</Characters>
  <Application>Microsoft Office Word</Application>
  <DocSecurity>0</DocSecurity>
  <Lines>112</Lines>
  <Paragraphs>31</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15800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2</cp:revision>
  <dcterms:created xsi:type="dcterms:W3CDTF">2020-10-26T10:19:00Z</dcterms:created>
  <dcterms:modified xsi:type="dcterms:W3CDTF">2020-10-26T10:19:00Z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2440000</vt:r8>
  </property>
</Properties>
</file>